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612" w:rsidRDefault="00F174C4">
      <w:pPr>
        <w:ind w:right="-178"/>
        <w:jc w:val="center"/>
        <w:rPr>
          <w:b/>
          <w:caps/>
          <w:color w:val="808080"/>
          <w:szCs w:val="24"/>
        </w:rPr>
      </w:pPr>
      <w:r>
        <w:rPr>
          <w:b/>
          <w:caps/>
          <w:color w:val="808080"/>
          <w:szCs w:val="24"/>
        </w:rPr>
        <w:t>AB „Anykščių kvarcas“</w:t>
      </w:r>
    </w:p>
    <w:p w:rsidR="00971612" w:rsidRDefault="00971612">
      <w:pPr>
        <w:ind w:right="-178"/>
        <w:jc w:val="center"/>
        <w:rPr>
          <w:szCs w:val="24"/>
        </w:rPr>
      </w:pPr>
    </w:p>
    <w:p w:rsidR="00971612" w:rsidRDefault="00F174C4">
      <w:pPr>
        <w:ind w:right="-178"/>
        <w:jc w:val="center"/>
        <w:rPr>
          <w:color w:val="808080"/>
          <w:szCs w:val="24"/>
        </w:rPr>
      </w:pPr>
      <w:r>
        <w:rPr>
          <w:color w:val="808080"/>
          <w:szCs w:val="24"/>
        </w:rPr>
        <w:t>(pirkėjo teisinė forma, buveinė, kontaktinė informacija, registro, kuriame kaupiami ir saugomi duomenys apie pirkėją, pavadinimas, pirkėjo kodas, pridėtinės vertės mokesčio mokėtojo kodas, jei pirkėjas yra pridėtinės vertės mokesčio</w:t>
      </w:r>
      <w:r>
        <w:rPr>
          <w:color w:val="808080"/>
          <w:szCs w:val="24"/>
        </w:rPr>
        <w:t xml:space="preserve"> mokėtoja)</w:t>
      </w:r>
    </w:p>
    <w:p w:rsidR="00971612" w:rsidRDefault="00971612">
      <w:pPr>
        <w:pStyle w:val="Default"/>
        <w:jc w:val="both"/>
        <w:rPr>
          <w:b/>
          <w:bCs/>
        </w:rPr>
      </w:pPr>
    </w:p>
    <w:p w:rsidR="00971612" w:rsidRDefault="00971612">
      <w:pPr>
        <w:pStyle w:val="Default"/>
        <w:jc w:val="both"/>
        <w:rPr>
          <w:b/>
          <w:bCs/>
        </w:rPr>
      </w:pPr>
    </w:p>
    <w:p w:rsidR="00971612" w:rsidRDefault="00971612">
      <w:pPr>
        <w:pStyle w:val="Default"/>
        <w:jc w:val="both"/>
        <w:rPr>
          <w:b/>
          <w:bCs/>
        </w:rPr>
      </w:pPr>
    </w:p>
    <w:p w:rsidR="00971612" w:rsidRDefault="00F174C4">
      <w:pPr>
        <w:pStyle w:val="Default"/>
        <w:jc w:val="center"/>
        <w:rPr>
          <w:b/>
          <w:bCs/>
        </w:rPr>
      </w:pPr>
      <w:r>
        <w:rPr>
          <w:b/>
          <w:bCs/>
        </w:rPr>
        <w:t>KONKURSO SĄLYGOS</w:t>
      </w:r>
    </w:p>
    <w:p w:rsidR="00971612" w:rsidRDefault="00F174C4">
      <w:pPr>
        <w:pStyle w:val="Default"/>
        <w:jc w:val="center"/>
        <w:rPr>
          <w:b/>
          <w:bCs/>
        </w:rPr>
      </w:pPr>
      <w:r>
        <w:rPr>
          <w:b/>
          <w:bCs/>
        </w:rPr>
        <w:t>SAULĖS ŠVIESOS ENERGIJOS FOTOVOLTINĖS ELEKTRINĖS, JOS</w:t>
      </w:r>
    </w:p>
    <w:p w:rsidR="00971612" w:rsidRDefault="00F174C4">
      <w:pPr>
        <w:pStyle w:val="Default"/>
        <w:jc w:val="center"/>
        <w:rPr>
          <w:b/>
          <w:bCs/>
        </w:rPr>
      </w:pPr>
      <w:r>
        <w:rPr>
          <w:b/>
          <w:bCs/>
        </w:rPr>
        <w:t>PROJEKTAVIMO IR MONTAVIMO DARBŲ PIRKIMAS</w:t>
      </w:r>
    </w:p>
    <w:p w:rsidR="00971612" w:rsidRDefault="00971612">
      <w:pPr>
        <w:pStyle w:val="Default"/>
        <w:jc w:val="both"/>
        <w:rPr>
          <w:b/>
          <w:bCs/>
        </w:rPr>
      </w:pPr>
    </w:p>
    <w:p w:rsidR="00971612" w:rsidRDefault="00971612">
      <w:pPr>
        <w:pStyle w:val="Default"/>
        <w:jc w:val="both"/>
        <w:rPr>
          <w:b/>
          <w:bCs/>
        </w:rPr>
      </w:pPr>
    </w:p>
    <w:p w:rsidR="00971612" w:rsidRDefault="00F174C4">
      <w:pPr>
        <w:pStyle w:val="Default"/>
        <w:jc w:val="center"/>
        <w:rPr>
          <w:b/>
          <w:bCs/>
        </w:rPr>
      </w:pPr>
      <w:r>
        <w:rPr>
          <w:b/>
          <w:bCs/>
        </w:rPr>
        <w:t>PAGAL PROJEKTĄ</w:t>
      </w:r>
    </w:p>
    <w:p w:rsidR="00971612" w:rsidRDefault="00F174C4">
      <w:pPr>
        <w:pStyle w:val="Default"/>
        <w:jc w:val="center"/>
        <w:rPr>
          <w:b/>
          <w:bCs/>
        </w:rPr>
      </w:pPr>
      <w:r>
        <w:rPr>
          <w:b/>
          <w:bCs/>
        </w:rPr>
        <w:t>SAULĖS ŠVIESOS ELEKTRINĖS ĮRENGIMAS AB „ANYKŠČIŲ KVARCAS“</w:t>
      </w:r>
    </w:p>
    <w:p w:rsidR="00971612" w:rsidRDefault="00971612">
      <w:pPr>
        <w:pStyle w:val="Default"/>
        <w:jc w:val="both"/>
        <w:rPr>
          <w:b/>
          <w:bCs/>
        </w:rPr>
      </w:pPr>
    </w:p>
    <w:p w:rsidR="00971612" w:rsidRDefault="00971612">
      <w:pPr>
        <w:pStyle w:val="Default"/>
        <w:jc w:val="both"/>
        <w:rPr>
          <w:b/>
          <w:bCs/>
        </w:rPr>
      </w:pPr>
    </w:p>
    <w:p w:rsidR="00971612" w:rsidRDefault="00971612">
      <w:pPr>
        <w:pStyle w:val="Default"/>
        <w:jc w:val="both"/>
        <w:rPr>
          <w:b/>
          <w:bCs/>
        </w:rPr>
      </w:pPr>
    </w:p>
    <w:p w:rsidR="00971612" w:rsidRDefault="00971612">
      <w:pPr>
        <w:pStyle w:val="Default"/>
        <w:jc w:val="both"/>
        <w:rPr>
          <w:b/>
          <w:bCs/>
        </w:rPr>
      </w:pPr>
    </w:p>
    <w:sdt>
      <w:sdtPr>
        <w:rPr>
          <w:rFonts w:ascii="Times New Roman" w:eastAsia="Times New Roman" w:hAnsi="Times New Roman" w:cs="Times New Roman"/>
          <w:color w:val="auto"/>
          <w:sz w:val="24"/>
          <w:szCs w:val="20"/>
          <w:lang w:val="lt-LT"/>
        </w:rPr>
        <w:id w:val="-1285192644"/>
        <w:docPartObj>
          <w:docPartGallery w:val="Table of Contents"/>
          <w:docPartUnique/>
        </w:docPartObj>
      </w:sdtPr>
      <w:sdtEndPr/>
      <w:sdtContent>
        <w:p w:rsidR="00971612" w:rsidRDefault="00F174C4">
          <w:pPr>
            <w:pStyle w:val="TOCHeading"/>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TURINYS</w:t>
          </w:r>
        </w:p>
        <w:p w:rsidR="00971612" w:rsidRDefault="00F174C4">
          <w:pPr>
            <w:pStyle w:val="TOC1"/>
            <w:tabs>
              <w:tab w:val="right" w:leader="dot" w:pos="9628"/>
            </w:tabs>
          </w:pPr>
          <w:r>
            <w:fldChar w:fldCharType="begin"/>
          </w:r>
          <w:r>
            <w:rPr>
              <w:rStyle w:val="Rodyklssaitas"/>
              <w:b/>
              <w:bCs/>
            </w:rPr>
            <w:instrText>TOC \o "1-3" \h</w:instrText>
          </w:r>
          <w:r>
            <w:rPr>
              <w:rStyle w:val="Rodyklssaitas"/>
              <w:b/>
              <w:bCs/>
            </w:rPr>
            <w:fldChar w:fldCharType="separate"/>
          </w:r>
          <w:hyperlink w:anchor="_Toc48033369">
            <w:r>
              <w:rPr>
                <w:rStyle w:val="Rodyklssaitas"/>
                <w:b/>
                <w:bCs/>
              </w:rPr>
              <w:t>1. BENDROSIOS NUOSTATOS</w:t>
            </w:r>
          </w:hyperlink>
          <w:hyperlink w:anchor="_Toc48033369">
            <w:r>
              <w:rPr>
                <w:webHidden/>
              </w:rPr>
              <w:fldChar w:fldCharType="begin"/>
            </w:r>
            <w:r>
              <w:rPr>
                <w:webHidden/>
              </w:rPr>
              <w:instrText>PAGEREF _Toc48033369 \h</w:instrText>
            </w:r>
            <w:r>
              <w:rPr>
                <w:webHidden/>
              </w:rPr>
            </w:r>
            <w:r>
              <w:rPr>
                <w:webHidden/>
              </w:rPr>
              <w:fldChar w:fldCharType="separate"/>
            </w:r>
            <w:r>
              <w:rPr>
                <w:rStyle w:val="Rodyklssaitas"/>
              </w:rPr>
              <w:tab/>
              <w:t>2</w:t>
            </w:r>
            <w:r>
              <w:rPr>
                <w:webHidden/>
              </w:rPr>
              <w:fldChar w:fldCharType="end"/>
            </w:r>
          </w:hyperlink>
        </w:p>
        <w:p w:rsidR="00971612" w:rsidRDefault="00F174C4">
          <w:pPr>
            <w:pStyle w:val="TOC1"/>
            <w:tabs>
              <w:tab w:val="right" w:leader="dot" w:pos="9628"/>
            </w:tabs>
          </w:pPr>
          <w:hyperlink w:anchor="_Toc48033370">
            <w:r>
              <w:rPr>
                <w:rStyle w:val="Rodyklssaitas"/>
                <w:b/>
                <w:bCs/>
              </w:rPr>
              <w:t>2. PIRKIMO OBJEKTAS</w:t>
            </w:r>
          </w:hyperlink>
          <w:hyperlink w:anchor="_Toc48033370">
            <w:r>
              <w:rPr>
                <w:webHidden/>
              </w:rPr>
              <w:fldChar w:fldCharType="begin"/>
            </w:r>
            <w:r>
              <w:rPr>
                <w:webHidden/>
              </w:rPr>
              <w:instrText>PAGEREF _</w:instrText>
            </w:r>
            <w:r>
              <w:rPr>
                <w:webHidden/>
              </w:rPr>
              <w:instrText>Toc48033370 \h</w:instrText>
            </w:r>
            <w:r>
              <w:rPr>
                <w:webHidden/>
              </w:rPr>
            </w:r>
            <w:r>
              <w:rPr>
                <w:webHidden/>
              </w:rPr>
              <w:fldChar w:fldCharType="separate"/>
            </w:r>
            <w:r>
              <w:rPr>
                <w:rStyle w:val="Rodyklssaitas"/>
              </w:rPr>
              <w:tab/>
              <w:t>2</w:t>
            </w:r>
            <w:r>
              <w:rPr>
                <w:webHidden/>
              </w:rPr>
              <w:fldChar w:fldCharType="end"/>
            </w:r>
          </w:hyperlink>
        </w:p>
        <w:p w:rsidR="00971612" w:rsidRDefault="00F174C4">
          <w:pPr>
            <w:pStyle w:val="TOC1"/>
            <w:tabs>
              <w:tab w:val="right" w:leader="dot" w:pos="9628"/>
            </w:tabs>
          </w:pPr>
          <w:hyperlink w:anchor="_Toc48033371">
            <w:r>
              <w:rPr>
                <w:rStyle w:val="Rodyklssaitas"/>
                <w:b/>
                <w:bCs/>
              </w:rPr>
              <w:t>3. TIEKĖJŲ KVALIFIKACIJOS REIKALAVIMAI</w:t>
            </w:r>
          </w:hyperlink>
          <w:hyperlink w:anchor="_Toc48033371">
            <w:r>
              <w:rPr>
                <w:webHidden/>
              </w:rPr>
              <w:fldChar w:fldCharType="begin"/>
            </w:r>
            <w:r>
              <w:rPr>
                <w:webHidden/>
              </w:rPr>
              <w:instrText>PAGEREF _Toc48033371 \h</w:instrText>
            </w:r>
            <w:r>
              <w:rPr>
                <w:webHidden/>
              </w:rPr>
            </w:r>
            <w:r>
              <w:rPr>
                <w:webHidden/>
              </w:rPr>
              <w:fldChar w:fldCharType="separate"/>
            </w:r>
            <w:r>
              <w:rPr>
                <w:rStyle w:val="Rodyklssaitas"/>
              </w:rPr>
              <w:tab/>
              <w:t>2</w:t>
            </w:r>
            <w:r>
              <w:rPr>
                <w:webHidden/>
              </w:rPr>
              <w:fldChar w:fldCharType="end"/>
            </w:r>
          </w:hyperlink>
        </w:p>
        <w:p w:rsidR="00971612" w:rsidRDefault="00F174C4">
          <w:pPr>
            <w:pStyle w:val="TOC1"/>
            <w:tabs>
              <w:tab w:val="right" w:leader="dot" w:pos="9628"/>
            </w:tabs>
          </w:pPr>
          <w:hyperlink w:anchor="_Toc48033372">
            <w:r>
              <w:rPr>
                <w:rStyle w:val="Rodyklssaitas"/>
                <w:b/>
                <w:bCs/>
              </w:rPr>
              <w:t>4. PASIŪLYMŲ RENGIMAS, PATEIKIMAS, KEITIMAS</w:t>
            </w:r>
          </w:hyperlink>
          <w:hyperlink w:anchor="_Toc48033372">
            <w:r>
              <w:rPr>
                <w:webHidden/>
              </w:rPr>
              <w:fldChar w:fldCharType="begin"/>
            </w:r>
            <w:r>
              <w:rPr>
                <w:webHidden/>
              </w:rPr>
              <w:instrText>PAGEREF _Toc48033372 \h</w:instrText>
            </w:r>
            <w:r>
              <w:rPr>
                <w:webHidden/>
              </w:rPr>
            </w:r>
            <w:r>
              <w:rPr>
                <w:webHidden/>
              </w:rPr>
              <w:fldChar w:fldCharType="separate"/>
            </w:r>
            <w:r>
              <w:rPr>
                <w:rStyle w:val="Rodyklssaitas"/>
              </w:rPr>
              <w:tab/>
              <w:t>6</w:t>
            </w:r>
            <w:r>
              <w:rPr>
                <w:webHidden/>
              </w:rPr>
              <w:fldChar w:fldCharType="end"/>
            </w:r>
          </w:hyperlink>
        </w:p>
        <w:p w:rsidR="00971612" w:rsidRDefault="00F174C4">
          <w:pPr>
            <w:pStyle w:val="TOC1"/>
            <w:tabs>
              <w:tab w:val="right" w:leader="dot" w:pos="9628"/>
            </w:tabs>
          </w:pPr>
          <w:hyperlink w:anchor="_Toc48033373">
            <w:r>
              <w:rPr>
                <w:rStyle w:val="Rodyklssaitas"/>
                <w:b/>
                <w:bCs/>
              </w:rPr>
              <w:t>5. KONKURSO SĄLYGŲ PAAIŠKINIMAS IR PATIKSLINIMAS</w:t>
            </w:r>
          </w:hyperlink>
          <w:hyperlink w:anchor="_Toc48033373">
            <w:r>
              <w:rPr>
                <w:webHidden/>
              </w:rPr>
              <w:fldChar w:fldCharType="begin"/>
            </w:r>
            <w:r>
              <w:rPr>
                <w:webHidden/>
              </w:rPr>
              <w:instrText>PAGEREF _Toc48033373 \h</w:instrText>
            </w:r>
            <w:r>
              <w:rPr>
                <w:webHidden/>
              </w:rPr>
            </w:r>
            <w:r>
              <w:rPr>
                <w:webHidden/>
              </w:rPr>
              <w:fldChar w:fldCharType="separate"/>
            </w:r>
            <w:r>
              <w:rPr>
                <w:rStyle w:val="Rodyklssaitas"/>
              </w:rPr>
              <w:tab/>
              <w:t>7</w:t>
            </w:r>
            <w:r>
              <w:rPr>
                <w:webHidden/>
              </w:rPr>
              <w:fldChar w:fldCharType="end"/>
            </w:r>
          </w:hyperlink>
        </w:p>
        <w:p w:rsidR="00971612" w:rsidRDefault="00F174C4">
          <w:pPr>
            <w:pStyle w:val="TOC1"/>
            <w:tabs>
              <w:tab w:val="right" w:leader="dot" w:pos="9628"/>
            </w:tabs>
          </w:pPr>
          <w:hyperlink w:anchor="_Toc48033374">
            <w:r>
              <w:rPr>
                <w:rStyle w:val="Rodyklssaitas"/>
                <w:b/>
                <w:bCs/>
              </w:rPr>
              <w:t>6. PASIŪLYMŲ NAGRINĖJIMAS IR VERTINIMAS</w:t>
            </w:r>
          </w:hyperlink>
          <w:hyperlink w:anchor="_Toc48033374">
            <w:r>
              <w:rPr>
                <w:webHidden/>
              </w:rPr>
              <w:fldChar w:fldCharType="begin"/>
            </w:r>
            <w:r>
              <w:rPr>
                <w:webHidden/>
              </w:rPr>
              <w:instrText>PAGEREF _Toc48033374 \h</w:instrText>
            </w:r>
            <w:r>
              <w:rPr>
                <w:webHidden/>
              </w:rPr>
            </w:r>
            <w:r>
              <w:rPr>
                <w:webHidden/>
              </w:rPr>
              <w:fldChar w:fldCharType="separate"/>
            </w:r>
            <w:r>
              <w:rPr>
                <w:rStyle w:val="Rodyklssaitas"/>
              </w:rPr>
              <w:tab/>
              <w:t>7</w:t>
            </w:r>
            <w:r>
              <w:rPr>
                <w:webHidden/>
              </w:rPr>
              <w:fldChar w:fldCharType="end"/>
            </w:r>
          </w:hyperlink>
        </w:p>
        <w:p w:rsidR="00971612" w:rsidRDefault="00F174C4">
          <w:pPr>
            <w:pStyle w:val="TOC1"/>
            <w:tabs>
              <w:tab w:val="right" w:leader="dot" w:pos="9628"/>
            </w:tabs>
          </w:pPr>
          <w:hyperlink w:anchor="_Toc48033375">
            <w:r>
              <w:rPr>
                <w:rStyle w:val="Rodyklssaitas"/>
                <w:b/>
                <w:bCs/>
              </w:rPr>
              <w:t>7. PASIŪLYMŲ EKONOMINIO NAUDINGUMO VERTINIMO METODI</w:t>
            </w:r>
            <w:r>
              <w:rPr>
                <w:rStyle w:val="Rodyklssaitas"/>
                <w:b/>
                <w:bCs/>
              </w:rPr>
              <w:t>KA</w:t>
            </w:r>
          </w:hyperlink>
          <w:hyperlink w:anchor="_Toc48033375">
            <w:r>
              <w:rPr>
                <w:webHidden/>
              </w:rPr>
              <w:fldChar w:fldCharType="begin"/>
            </w:r>
            <w:r>
              <w:rPr>
                <w:webHidden/>
              </w:rPr>
              <w:instrText>PAGEREF _Toc48033375 \h</w:instrText>
            </w:r>
            <w:r>
              <w:rPr>
                <w:webHidden/>
              </w:rPr>
            </w:r>
            <w:r>
              <w:rPr>
                <w:webHidden/>
              </w:rPr>
              <w:fldChar w:fldCharType="separate"/>
            </w:r>
            <w:r>
              <w:rPr>
                <w:rStyle w:val="Rodyklssaitas"/>
              </w:rPr>
              <w:tab/>
              <w:t>8</w:t>
            </w:r>
            <w:r>
              <w:rPr>
                <w:webHidden/>
              </w:rPr>
              <w:fldChar w:fldCharType="end"/>
            </w:r>
          </w:hyperlink>
        </w:p>
        <w:p w:rsidR="00971612" w:rsidRDefault="00F174C4">
          <w:pPr>
            <w:pStyle w:val="TOC1"/>
            <w:tabs>
              <w:tab w:val="right" w:leader="dot" w:pos="9628"/>
            </w:tabs>
          </w:pPr>
          <w:hyperlink w:anchor="_Toc48033376">
            <w:r>
              <w:rPr>
                <w:rStyle w:val="Rodyklssaitas"/>
                <w:b/>
                <w:bCs/>
              </w:rPr>
              <w:t>8. PASIŪLYMŲ ATMETIMO PRIEŽASTYS</w:t>
            </w:r>
          </w:hyperlink>
          <w:hyperlink w:anchor="_Toc48033376">
            <w:r>
              <w:rPr>
                <w:webHidden/>
              </w:rPr>
              <w:fldChar w:fldCharType="begin"/>
            </w:r>
            <w:r>
              <w:rPr>
                <w:webHidden/>
              </w:rPr>
              <w:instrText>PAGEREF _Toc48033376 \h</w:instrText>
            </w:r>
            <w:r>
              <w:rPr>
                <w:webHidden/>
              </w:rPr>
            </w:r>
            <w:r>
              <w:rPr>
                <w:webHidden/>
              </w:rPr>
              <w:fldChar w:fldCharType="separate"/>
            </w:r>
            <w:r>
              <w:rPr>
                <w:rStyle w:val="Rodyklssaitas"/>
              </w:rPr>
              <w:tab/>
            </w:r>
            <w:r>
              <w:rPr>
                <w:rStyle w:val="Rodyklssaitas"/>
              </w:rPr>
              <w:t>9</w:t>
            </w:r>
            <w:r>
              <w:rPr>
                <w:webHidden/>
              </w:rPr>
              <w:fldChar w:fldCharType="end"/>
            </w:r>
          </w:hyperlink>
        </w:p>
        <w:p w:rsidR="00971612" w:rsidRDefault="00F174C4">
          <w:pPr>
            <w:pStyle w:val="TOC1"/>
            <w:tabs>
              <w:tab w:val="right" w:leader="dot" w:pos="9628"/>
            </w:tabs>
          </w:pPr>
          <w:hyperlink w:anchor="_Toc48033377">
            <w:r>
              <w:rPr>
                <w:rStyle w:val="Rodyklssaitas"/>
                <w:b/>
                <w:bCs/>
              </w:rPr>
              <w:t>9. SPRENDIMAS DĖL LAIMĖTOJO NUSTATYMO</w:t>
            </w:r>
          </w:hyperlink>
          <w:hyperlink w:anchor="_Toc48033377">
            <w:r>
              <w:rPr>
                <w:webHidden/>
              </w:rPr>
              <w:fldChar w:fldCharType="begin"/>
            </w:r>
            <w:r>
              <w:rPr>
                <w:webHidden/>
              </w:rPr>
              <w:instrText>PAGEREF _Toc48033377 \h</w:instrText>
            </w:r>
            <w:r>
              <w:rPr>
                <w:webHidden/>
              </w:rPr>
            </w:r>
            <w:r>
              <w:rPr>
                <w:webHidden/>
              </w:rPr>
              <w:fldChar w:fldCharType="separate"/>
            </w:r>
            <w:r>
              <w:rPr>
                <w:rStyle w:val="Rodyklssaitas"/>
              </w:rPr>
              <w:tab/>
              <w:t>9</w:t>
            </w:r>
            <w:r>
              <w:rPr>
                <w:webHidden/>
              </w:rPr>
              <w:fldChar w:fldCharType="end"/>
            </w:r>
          </w:hyperlink>
        </w:p>
        <w:p w:rsidR="00971612" w:rsidRDefault="00F174C4">
          <w:pPr>
            <w:pStyle w:val="TOC1"/>
            <w:tabs>
              <w:tab w:val="right" w:leader="dot" w:pos="9628"/>
            </w:tabs>
          </w:pPr>
          <w:hyperlink w:anchor="_Toc48033378">
            <w:r>
              <w:rPr>
                <w:rStyle w:val="Rodyklssaitas"/>
                <w:b/>
                <w:bCs/>
              </w:rPr>
              <w:t>10. ESMINĖS PIRKIMO SUTARTIES SĄLYGOS</w:t>
            </w:r>
          </w:hyperlink>
          <w:hyperlink w:anchor="_Toc48033378">
            <w:r>
              <w:rPr>
                <w:webHidden/>
              </w:rPr>
              <w:fldChar w:fldCharType="begin"/>
            </w:r>
            <w:r>
              <w:rPr>
                <w:webHidden/>
              </w:rPr>
              <w:instrText>PAGEREF _Toc48033378 \h</w:instrText>
            </w:r>
            <w:r>
              <w:rPr>
                <w:webHidden/>
              </w:rPr>
            </w:r>
            <w:r>
              <w:rPr>
                <w:webHidden/>
              </w:rPr>
              <w:fldChar w:fldCharType="separate"/>
            </w:r>
            <w:r>
              <w:rPr>
                <w:rStyle w:val="Rodyklssaitas"/>
              </w:rPr>
              <w:tab/>
              <w:t>9</w:t>
            </w:r>
            <w:r>
              <w:rPr>
                <w:webHidden/>
              </w:rPr>
              <w:fldChar w:fldCharType="end"/>
            </w:r>
          </w:hyperlink>
        </w:p>
        <w:p w:rsidR="00971612" w:rsidRDefault="00F174C4">
          <w:pPr>
            <w:pStyle w:val="TOC1"/>
            <w:tabs>
              <w:tab w:val="right" w:leader="dot" w:pos="9628"/>
            </w:tabs>
          </w:pPr>
          <w:hyperlink w:anchor="_Toc48033379">
            <w:r>
              <w:rPr>
                <w:rStyle w:val="Rodyklssaitas"/>
                <w:b/>
                <w:bCs/>
              </w:rPr>
              <w:t>1</w:t>
            </w:r>
          </w:hyperlink>
          <w:hyperlink w:anchor="_Toc48033379">
            <w:r>
              <w:rPr>
                <w:webHidden/>
              </w:rPr>
              <w:fldChar w:fldCharType="begin"/>
            </w:r>
            <w:r>
              <w:rPr>
                <w:webHidden/>
              </w:rPr>
              <w:instrText>PAGEREF _Toc48033379 \h</w:instrText>
            </w:r>
            <w:r>
              <w:rPr>
                <w:webHidden/>
              </w:rPr>
            </w:r>
            <w:r>
              <w:rPr>
                <w:webHidden/>
              </w:rPr>
              <w:fldChar w:fldCharType="separate"/>
            </w:r>
            <w:r>
              <w:rPr>
                <w:rStyle w:val="Rodyklssaitas"/>
                <w:b/>
                <w:bCs/>
                <w:lang w:val="en-US"/>
              </w:rPr>
              <w:t>1</w:t>
            </w:r>
            <w:r>
              <w:rPr>
                <w:webHidden/>
              </w:rPr>
              <w:fldChar w:fldCharType="end"/>
            </w:r>
          </w:hyperlink>
          <w:hyperlink w:anchor="_Toc48033379">
            <w:r>
              <w:rPr>
                <w:webHidden/>
              </w:rPr>
              <w:fldChar w:fldCharType="begin"/>
            </w:r>
            <w:r>
              <w:rPr>
                <w:webHidden/>
              </w:rPr>
              <w:instrText>PAGEREF _Toc48033379 \h</w:instrText>
            </w:r>
            <w:r>
              <w:rPr>
                <w:webHidden/>
              </w:rPr>
            </w:r>
            <w:r>
              <w:rPr>
                <w:webHidden/>
              </w:rPr>
              <w:fldChar w:fldCharType="separate"/>
            </w:r>
            <w:r>
              <w:rPr>
                <w:rStyle w:val="Rodyklssaitas"/>
                <w:b/>
                <w:bCs/>
              </w:rPr>
              <w:t>. BAIGIAMOSIOS NUOSTATOS</w:t>
            </w:r>
            <w:r>
              <w:rPr>
                <w:webHidden/>
              </w:rPr>
              <w:fldChar w:fldCharType="end"/>
            </w:r>
          </w:hyperlink>
          <w:hyperlink w:anchor="_Toc48033379">
            <w:r>
              <w:rPr>
                <w:webHidden/>
              </w:rPr>
              <w:fldChar w:fldCharType="begin"/>
            </w:r>
            <w:r>
              <w:rPr>
                <w:webHidden/>
              </w:rPr>
              <w:instrText>PAGEREF _Toc48033379 \h</w:instrText>
            </w:r>
            <w:r>
              <w:rPr>
                <w:webHidden/>
              </w:rPr>
            </w:r>
            <w:r>
              <w:rPr>
                <w:webHidden/>
              </w:rPr>
              <w:fldChar w:fldCharType="separate"/>
            </w:r>
            <w:r>
              <w:rPr>
                <w:rStyle w:val="Rodyklssaitas"/>
              </w:rPr>
              <w:tab/>
              <w:t>10</w:t>
            </w:r>
            <w:r>
              <w:rPr>
                <w:webHidden/>
              </w:rPr>
              <w:fldChar w:fldCharType="end"/>
            </w:r>
          </w:hyperlink>
        </w:p>
        <w:p w:rsidR="00971612" w:rsidRDefault="00F174C4">
          <w:pPr>
            <w:pStyle w:val="TOC1"/>
            <w:tabs>
              <w:tab w:val="right" w:leader="dot" w:pos="9628"/>
            </w:tabs>
          </w:pPr>
          <w:hyperlink w:anchor="_Toc48033380">
            <w:r>
              <w:rPr>
                <w:rStyle w:val="Rodyklssaitas"/>
                <w:b/>
                <w:bCs/>
              </w:rPr>
              <w:t>12. PRIEDAI</w:t>
            </w:r>
          </w:hyperlink>
          <w:hyperlink w:anchor="_Toc48033380">
            <w:r>
              <w:rPr>
                <w:webHidden/>
              </w:rPr>
              <w:fldChar w:fldCharType="begin"/>
            </w:r>
            <w:r>
              <w:rPr>
                <w:webHidden/>
              </w:rPr>
              <w:instrText>PAGEREF _Toc48033380 \h</w:instrText>
            </w:r>
            <w:r>
              <w:rPr>
                <w:webHidden/>
              </w:rPr>
            </w:r>
            <w:r>
              <w:rPr>
                <w:webHidden/>
              </w:rPr>
              <w:fldChar w:fldCharType="separate"/>
            </w:r>
            <w:r>
              <w:rPr>
                <w:rStyle w:val="Rodyklssaitas"/>
              </w:rPr>
              <w:tab/>
              <w:t>11</w:t>
            </w:r>
            <w:r>
              <w:rPr>
                <w:webHidden/>
              </w:rPr>
              <w:fldChar w:fldCharType="end"/>
            </w:r>
          </w:hyperlink>
        </w:p>
        <w:p w:rsidR="00971612" w:rsidRDefault="00F174C4">
          <w:r>
            <w:fldChar w:fldCharType="end"/>
          </w:r>
        </w:p>
      </w:sdtContent>
    </w:sdt>
    <w:p w:rsidR="00971612" w:rsidRDefault="00971612">
      <w:pPr>
        <w:pStyle w:val="Default"/>
        <w:jc w:val="both"/>
        <w:rPr>
          <w:b/>
          <w:bCs/>
        </w:rPr>
      </w:pPr>
    </w:p>
    <w:p w:rsidR="00971612" w:rsidRDefault="00971612">
      <w:pPr>
        <w:pStyle w:val="Default"/>
        <w:jc w:val="both"/>
        <w:rPr>
          <w:b/>
          <w:bCs/>
        </w:rPr>
      </w:pPr>
    </w:p>
    <w:p w:rsidR="00971612" w:rsidRDefault="00971612">
      <w:pPr>
        <w:pStyle w:val="Default"/>
        <w:jc w:val="both"/>
        <w:rPr>
          <w:b/>
          <w:bCs/>
        </w:rPr>
      </w:pPr>
    </w:p>
    <w:p w:rsidR="00971612" w:rsidRDefault="00971612">
      <w:pPr>
        <w:pStyle w:val="Default"/>
        <w:jc w:val="both"/>
        <w:rPr>
          <w:b/>
          <w:bCs/>
        </w:rPr>
      </w:pPr>
    </w:p>
    <w:p w:rsidR="00971612" w:rsidRDefault="00971612">
      <w:pPr>
        <w:pStyle w:val="Default"/>
        <w:jc w:val="both"/>
        <w:rPr>
          <w:b/>
          <w:bCs/>
        </w:rPr>
      </w:pPr>
    </w:p>
    <w:p w:rsidR="00971612" w:rsidRDefault="00971612">
      <w:pPr>
        <w:pStyle w:val="Default"/>
        <w:jc w:val="both"/>
        <w:rPr>
          <w:b/>
          <w:bCs/>
        </w:rPr>
      </w:pPr>
    </w:p>
    <w:p w:rsidR="00971612" w:rsidRDefault="00971612">
      <w:pPr>
        <w:pStyle w:val="Default"/>
        <w:jc w:val="both"/>
        <w:rPr>
          <w:b/>
          <w:bCs/>
        </w:rPr>
      </w:pPr>
    </w:p>
    <w:p w:rsidR="00971612" w:rsidRDefault="00971612">
      <w:pPr>
        <w:pStyle w:val="Default"/>
        <w:jc w:val="both"/>
        <w:rPr>
          <w:b/>
          <w:bCs/>
        </w:rPr>
      </w:pPr>
    </w:p>
    <w:p w:rsidR="00971612" w:rsidRDefault="00F174C4">
      <w:pPr>
        <w:pStyle w:val="Heading1"/>
        <w:jc w:val="center"/>
        <w:rPr>
          <w:rFonts w:ascii="Times New Roman" w:hAnsi="Times New Roman" w:cs="Times New Roman"/>
          <w:b/>
          <w:bCs/>
          <w:color w:val="auto"/>
          <w:sz w:val="24"/>
          <w:szCs w:val="24"/>
        </w:rPr>
      </w:pPr>
      <w:bookmarkStart w:id="0" w:name="_Toc48033369"/>
      <w:r>
        <w:rPr>
          <w:rFonts w:ascii="Times New Roman" w:hAnsi="Times New Roman" w:cs="Times New Roman"/>
          <w:b/>
          <w:bCs/>
          <w:color w:val="auto"/>
          <w:sz w:val="24"/>
          <w:szCs w:val="24"/>
        </w:rPr>
        <w:lastRenderedPageBreak/>
        <w:t>1. BENDROSIOS NUOSTATOS</w:t>
      </w:r>
      <w:bookmarkEnd w:id="0"/>
    </w:p>
    <w:p w:rsidR="00971612" w:rsidRDefault="00971612">
      <w:pPr>
        <w:pStyle w:val="Default"/>
        <w:spacing w:after="27"/>
        <w:jc w:val="both"/>
      </w:pPr>
    </w:p>
    <w:p w:rsidR="00971612" w:rsidRDefault="00F174C4">
      <w:pPr>
        <w:pStyle w:val="Default"/>
        <w:spacing w:after="27"/>
        <w:jc w:val="both"/>
      </w:pPr>
      <w:r>
        <w:t>1.1. AB „Anykščių kvarcas“ (toliau  – Užsakovas), įgyvendindama projektą SAULĖS ŠVIESOS ELEKTRINĖS ĮRENGIMAS AB „ANYKŠČIŲ KVARCAS“</w:t>
      </w:r>
      <w:r>
        <w:rPr>
          <w:i/>
          <w:iCs/>
        </w:rPr>
        <w:t>,</w:t>
      </w:r>
      <w:r>
        <w:t xml:space="preserve"> numato įsigyti: </w:t>
      </w:r>
      <w:r>
        <w:rPr>
          <w:rFonts w:eastAsia="Times New Roman"/>
          <w:i/>
          <w:iCs/>
        </w:rPr>
        <w:t>saulė</w:t>
      </w:r>
      <w:r>
        <w:rPr>
          <w:rFonts w:eastAsia="Times New Roman"/>
          <w:i/>
          <w:iCs/>
        </w:rPr>
        <w:t xml:space="preserve">s šviesos energijos fotovoltines elektrines bei jų projektavimo ir montavimo darbus </w:t>
      </w:r>
      <w:r>
        <w:rPr>
          <w:rFonts w:eastAsia="Times New Roman"/>
        </w:rPr>
        <w:t>(toliau – Pirkimas).</w:t>
      </w:r>
    </w:p>
    <w:p w:rsidR="00971612" w:rsidRDefault="00F174C4">
      <w:pPr>
        <w:pStyle w:val="Default"/>
        <w:spacing w:after="27"/>
        <w:jc w:val="both"/>
      </w:pPr>
      <w:r>
        <w:t xml:space="preserve">1.2. Pirkimas vykdomas vadovaujantis </w:t>
      </w:r>
      <w:r>
        <w:t>Projektų finansavimo ir administravimo taisyklėmis (toliau - PAFT), patvirtintomis Lietuvos Respublikos finansų mi</w:t>
      </w:r>
      <w:r>
        <w:t>nistro 2014-10-08 įsakymu Nr. 1K-316</w:t>
      </w:r>
      <w:r>
        <w:t>, Lietuvos Respublikos civiliniu kodeksu (toliau – Civilinis kodeksas), kitais teisės aktais bei konkurso sąlygomis (toliau – konkurso sąlygos).</w:t>
      </w:r>
    </w:p>
    <w:p w:rsidR="00971612" w:rsidRDefault="00F174C4">
      <w:pPr>
        <w:pStyle w:val="Default"/>
        <w:spacing w:after="27"/>
        <w:jc w:val="both"/>
      </w:pPr>
      <w:r>
        <w:t xml:space="preserve">1.3. Skelbimas apie Pirkimą </w:t>
      </w:r>
      <w:r>
        <w:t xml:space="preserve"> talpinamas internetiniame tinklalapyje </w:t>
      </w:r>
      <w:hyperlink r:id="rId5">
        <w:r>
          <w:rPr>
            <w:rStyle w:val="Internetosaitas"/>
            <w:color w:val="000000"/>
          </w:rPr>
          <w:t>www.esinvesticijos.lt</w:t>
        </w:r>
      </w:hyperlink>
      <w:r>
        <w:t xml:space="preserve">. Taip pat visa esminė informacija (ir jos pasikeitimai) , būtini tiekėjams parengti pasiūlymus, skelbiami  </w:t>
      </w:r>
      <w:r>
        <w:t xml:space="preserve">internetiniame tinklalapyje </w:t>
      </w:r>
      <w:hyperlink r:id="rId6">
        <w:r>
          <w:rPr>
            <w:rStyle w:val="Internetosaitas"/>
          </w:rPr>
          <w:t>www.esinvesticijos.lt</w:t>
        </w:r>
      </w:hyperlink>
      <w:r>
        <w:t xml:space="preserve">. </w:t>
      </w:r>
    </w:p>
    <w:p w:rsidR="00971612" w:rsidRDefault="00F174C4">
      <w:pPr>
        <w:pStyle w:val="Default"/>
        <w:spacing w:after="27"/>
        <w:jc w:val="both"/>
      </w:pPr>
      <w:r>
        <w:t>1.4. Pirkimas atliekamas konkurso būdu laikantis lygiateisiškumo, nediskriminavimo, abipusio pripažinimo, proporcingumo, skaidrumo principų.</w:t>
      </w:r>
    </w:p>
    <w:p w:rsidR="00971612" w:rsidRPr="00F174C4" w:rsidRDefault="00F174C4">
      <w:pPr>
        <w:pStyle w:val="Default"/>
        <w:spacing w:after="27"/>
        <w:jc w:val="both"/>
      </w:pPr>
      <w:r>
        <w:t>1.5. Užsakovo įgaliotas asmuo palaikyti tiesioginį ryšį su tiekėjais ir gauti iš jų su Pirk</w:t>
      </w:r>
      <w:r>
        <w:t>imo procedūromis susijusius pranešimus:</w:t>
      </w:r>
      <w:r w:rsidRPr="00F174C4">
        <w:rPr>
          <w:color w:val="auto"/>
        </w:rPr>
        <w:t xml:space="preserve"> </w:t>
      </w:r>
      <w:r w:rsidRPr="00F174C4">
        <w:t xml:space="preserve">Direktoriaus padėjėja ekonomikai Agnė </w:t>
      </w:r>
      <w:proofErr w:type="spellStart"/>
      <w:r w:rsidRPr="00F174C4">
        <w:t>Radzvilavičiūtė</w:t>
      </w:r>
      <w:proofErr w:type="spellEnd"/>
      <w:r w:rsidRPr="00F174C4">
        <w:t xml:space="preserve">,  el. paštas: </w:t>
      </w:r>
      <w:proofErr w:type="spellStart"/>
      <w:r w:rsidRPr="00F174C4">
        <w:t>agne@akvarcas.lt</w:t>
      </w:r>
      <w:proofErr w:type="spellEnd"/>
      <w:r w:rsidRPr="00F174C4">
        <w:t>.</w:t>
      </w:r>
    </w:p>
    <w:p w:rsidR="00971612" w:rsidRDefault="00971612">
      <w:pPr>
        <w:pStyle w:val="Default"/>
        <w:spacing w:after="27"/>
        <w:jc w:val="both"/>
      </w:pPr>
    </w:p>
    <w:p w:rsidR="00971612" w:rsidRDefault="00971612">
      <w:pPr>
        <w:pStyle w:val="Default"/>
        <w:jc w:val="both"/>
      </w:pPr>
    </w:p>
    <w:p w:rsidR="00971612" w:rsidRDefault="00F174C4">
      <w:pPr>
        <w:pStyle w:val="Heading1"/>
        <w:jc w:val="center"/>
        <w:rPr>
          <w:rFonts w:ascii="Times New Roman" w:hAnsi="Times New Roman" w:cs="Times New Roman"/>
          <w:b/>
          <w:bCs/>
          <w:color w:val="auto"/>
          <w:sz w:val="24"/>
          <w:szCs w:val="24"/>
        </w:rPr>
      </w:pPr>
      <w:bookmarkStart w:id="1" w:name="_Toc48033370"/>
      <w:r>
        <w:rPr>
          <w:rFonts w:ascii="Times New Roman" w:hAnsi="Times New Roman" w:cs="Times New Roman"/>
          <w:b/>
          <w:bCs/>
          <w:color w:val="auto"/>
          <w:sz w:val="24"/>
          <w:szCs w:val="24"/>
        </w:rPr>
        <w:t>2. PIRKIMO OBJEKTAS</w:t>
      </w:r>
      <w:bookmarkEnd w:id="1"/>
    </w:p>
    <w:p w:rsidR="00971612" w:rsidRDefault="00971612">
      <w:pPr>
        <w:pStyle w:val="Default"/>
        <w:jc w:val="both"/>
        <w:rPr>
          <w:b/>
          <w:bCs/>
        </w:rPr>
      </w:pPr>
    </w:p>
    <w:p w:rsidR="00971612" w:rsidRDefault="00F174C4">
      <w:pPr>
        <w:pStyle w:val="Default"/>
        <w:spacing w:after="27"/>
        <w:jc w:val="both"/>
      </w:pPr>
      <w:r>
        <w:t>2.1. Perkama s</w:t>
      </w:r>
      <w:r>
        <w:rPr>
          <w:rFonts w:eastAsia="Times New Roman"/>
        </w:rPr>
        <w:t>aulės šviesos energijos foto</w:t>
      </w:r>
      <w:r>
        <w:t>voltinė elektrinė kartu su jos projektavimo ir montavimo darbais (toliau – Saulės elektrinė), kurios savybės nu</w:t>
      </w:r>
      <w:r>
        <w:t>statytos pateiktoje techninėje specifikacijoje (konkurso sąlygų 1 priedas).</w:t>
      </w:r>
    </w:p>
    <w:p w:rsidR="00971612" w:rsidRDefault="00F174C4">
      <w:pPr>
        <w:pStyle w:val="Default"/>
        <w:spacing w:after="27"/>
        <w:jc w:val="both"/>
      </w:pPr>
      <w:r>
        <w:t>2.2. Šis Pirkimas į dalis neskirstomas, todėl pasiūlymas turi būti pateiktas visam nurodytam darbų kiekiui.</w:t>
      </w:r>
    </w:p>
    <w:p w:rsidR="00971612" w:rsidRDefault="00F174C4">
      <w:pPr>
        <w:pStyle w:val="Default"/>
        <w:spacing w:after="27"/>
        <w:jc w:val="both"/>
      </w:pPr>
      <w:r>
        <w:t xml:space="preserve">2.3. Jei techninėje specifikacijoje apibūdinant Pirkimo objektą </w:t>
      </w:r>
      <w:r>
        <w:t>nurodytas konkretus modelis ar šaltinis, konkretus procesas ar prekės ženklas, patentas, tipai, konkreti kilmė ar gamyba, laikyti, kad priimtini ir savo savybėmis lygiaverčiai objektai.</w:t>
      </w:r>
    </w:p>
    <w:p w:rsidR="00971612" w:rsidRDefault="00F174C4">
      <w:pPr>
        <w:pStyle w:val="Default"/>
        <w:jc w:val="both"/>
      </w:pPr>
      <w:r>
        <w:t>2.4. Saulės elektrinių pristatymo ir darbų, monitoringo atlikimo vieto</w:t>
      </w:r>
      <w:r>
        <w:t xml:space="preserve">s –  (Troškūnų g. 5, Anykščiai (sklypo unikalus Nr. 3454-0002-0265) ir </w:t>
      </w:r>
      <w:proofErr w:type="spellStart"/>
      <w:r>
        <w:t>Lagedžių</w:t>
      </w:r>
      <w:proofErr w:type="spellEnd"/>
      <w:r>
        <w:t xml:space="preserve"> k. 2, Anykščių r. sav. (sklypo unikalus </w:t>
      </w:r>
      <w:proofErr w:type="spellStart"/>
      <w:r>
        <w:t>nr.</w:t>
      </w:r>
      <w:proofErr w:type="spellEnd"/>
      <w:r>
        <w:t xml:space="preserve"> 4400-5690-5956)</w:t>
      </w:r>
      <w:r>
        <w:t>).</w:t>
      </w:r>
    </w:p>
    <w:p w:rsidR="00971612" w:rsidRDefault="00F174C4">
      <w:pPr>
        <w:pStyle w:val="Default"/>
        <w:jc w:val="both"/>
      </w:pPr>
      <w:r>
        <w:t xml:space="preserve">2.5. </w:t>
      </w:r>
      <w:r>
        <w:t>Perkam</w:t>
      </w:r>
      <w:r>
        <w:t>os</w:t>
      </w:r>
      <w:r>
        <w:t xml:space="preserve"> saulės šviesos energijos fotovoltinės elektrinės kartu su jos projektavimo, montavimo darbais ir VERT leidimo/pažymos gavimu privalo būti atlikti per </w:t>
      </w:r>
      <w:r>
        <w:t>250</w:t>
      </w:r>
      <w:r>
        <w:t xml:space="preserve"> kalendorinių dienų nuo pirkimo sutarties pasirašymo dienos. Terminas gali būti pratęstas 60 kalendori</w:t>
      </w:r>
      <w:r>
        <w:t>nių dienų pirkimo sutarties projekte nurodytomis sąlygomis (konkurso sąlygų 6 priedas).</w:t>
      </w:r>
      <w:r>
        <w:t xml:space="preserve"> </w:t>
      </w:r>
    </w:p>
    <w:p w:rsidR="00971612" w:rsidRDefault="00F174C4">
      <w:pPr>
        <w:pStyle w:val="Default"/>
        <w:jc w:val="both"/>
      </w:pPr>
      <w:r>
        <w:t>2.6. Taip pat perkamos monitoringo paslaugos. Monitoringas – tai Užsakovui teikiamos Tiekėjo paslaugos, kurios apima vis</w:t>
      </w:r>
      <w:r>
        <w:t>as</w:t>
      </w:r>
      <w:r>
        <w:t xml:space="preserve"> </w:t>
      </w:r>
      <w:r>
        <w:t>saulės elektrinių</w:t>
      </w:r>
      <w:r>
        <w:t xml:space="preserve"> eksploatavimo taisyklėse, </w:t>
      </w:r>
      <w:r>
        <w:t>teisės aktuose nurodyt</w:t>
      </w:r>
      <w:r>
        <w:t>a</w:t>
      </w:r>
      <w:r>
        <w:t>s elektrinių priežiūros paslaugas (darbus), kurios užtikrina tinkamą ir teisės aktų reikalavimus bei VERT leidimus atitinkantį saulės elektrinių valdymą/naudojimą/eksploatavimą, įskaitant (bet neapsiribojant) gedimų šalinimą, remontą</w:t>
      </w:r>
      <w:r>
        <w:t xml:space="preserve"> ir kt. </w:t>
      </w:r>
      <w:r>
        <w:rPr>
          <w:rFonts w:eastAsia="SimSun;宋体" w:cs="Arial"/>
          <w:color w:val="auto"/>
          <w:kern w:val="2"/>
          <w:lang w:eastAsia="zh-CN" w:bidi="hi-IN"/>
        </w:rPr>
        <w:t>Monitoringo</w:t>
      </w:r>
      <w:r>
        <w:t xml:space="preserve"> metu </w:t>
      </w:r>
      <w:r>
        <w:t>Tiekėjas</w:t>
      </w:r>
      <w:r>
        <w:t xml:space="preserve"> prival</w:t>
      </w:r>
      <w:r>
        <w:t>ės</w:t>
      </w:r>
      <w:r>
        <w:t xml:space="preserve"> kiekvieną kalendorinį mėnesį pildy</w:t>
      </w:r>
      <w:r>
        <w:t xml:space="preserve">ti </w:t>
      </w:r>
      <w:r>
        <w:t>pirkimo sutarties</w:t>
      </w:r>
      <w:r>
        <w:t xml:space="preserve"> priede Nr. 4 ir priede Nr. 5 </w:t>
      </w:r>
      <w:r>
        <w:t xml:space="preserve">nurodytus </w:t>
      </w:r>
      <w:r>
        <w:t>saulės elektrinių</w:t>
      </w:r>
      <w:r>
        <w:t xml:space="preserve"> eksploatavimo monitoringo duomenis, kurie fiksuos </w:t>
      </w:r>
      <w:r>
        <w:t>saulės jėgainių</w:t>
      </w:r>
      <w:r>
        <w:t xml:space="preserve"> faktiškai pagamintą elektros energi</w:t>
      </w:r>
      <w:r>
        <w:t xml:space="preserve">ją. </w:t>
      </w:r>
      <w:r>
        <w:rPr>
          <w:rFonts w:eastAsia="SimSun;宋体" w:cs="Arial"/>
          <w:color w:val="auto"/>
          <w:kern w:val="2"/>
          <w:lang w:eastAsia="zh-CN" w:bidi="hi-IN"/>
        </w:rPr>
        <w:t>Monitoringo laikotarpis skaičiuojamas nuo</w:t>
      </w:r>
      <w:r>
        <w:t xml:space="preserve"> kito mėnesio 1 dienos, kai </w:t>
      </w:r>
      <w:r>
        <w:rPr>
          <w:rFonts w:eastAsia="SimSun;宋体" w:cs="Arial"/>
          <w:color w:val="auto"/>
          <w:kern w:val="2"/>
          <w:lang w:eastAsia="zh-CN" w:bidi="hi-IN"/>
        </w:rPr>
        <w:t>šalys pasirašys</w:t>
      </w:r>
      <w:r>
        <w:t xml:space="preserve"> Įrangos perdavimo – priėmimo akt</w:t>
      </w:r>
      <w:r>
        <w:rPr>
          <w:rFonts w:eastAsia="SimSun;宋体" w:cs="Arial"/>
          <w:color w:val="auto"/>
          <w:kern w:val="2"/>
          <w:lang w:eastAsia="zh-CN" w:bidi="hi-IN"/>
        </w:rPr>
        <w:t xml:space="preserve">ą ir truks 12 kalendorinių mėnesių. Pasiūlymų vertinimui pateikiamoje </w:t>
      </w:r>
      <w:r>
        <w:rPr>
          <w:rFonts w:eastAsia="SimSun;宋体" w:cs="Arial"/>
          <w:color w:val="auto"/>
          <w:kern w:val="2"/>
          <w:lang w:eastAsia="zh-CN" w:bidi="hi-IN"/>
        </w:rPr>
        <w:lastRenderedPageBreak/>
        <w:t xml:space="preserve">Excel skaičiuoklėje </w:t>
      </w:r>
      <w:r w:rsidRPr="00F174C4">
        <w:t>(5 priedas)</w:t>
      </w:r>
      <w:r>
        <w:rPr>
          <w:rFonts w:eastAsia="SimSun;宋体" w:cs="Arial"/>
          <w:color w:val="auto"/>
          <w:kern w:val="2"/>
          <w:lang w:eastAsia="zh-CN" w:bidi="hi-IN"/>
        </w:rPr>
        <w:t xml:space="preserve"> </w:t>
      </w:r>
      <w:r>
        <w:rPr>
          <w:rFonts w:eastAsia="SimSun;宋体" w:cs="Arial"/>
          <w:color w:val="auto"/>
          <w:kern w:val="2"/>
          <w:lang w:eastAsia="zh-CN" w:bidi="hi-IN"/>
        </w:rPr>
        <w:t>pateikiama ir kompensacijos (baud</w:t>
      </w:r>
      <w:r>
        <w:rPr>
          <w:rFonts w:eastAsia="SimSun;宋体" w:cs="Arial"/>
          <w:color w:val="auto"/>
          <w:kern w:val="2"/>
          <w:lang w:eastAsia="zh-CN" w:bidi="hi-IN"/>
        </w:rPr>
        <w:t>os) už Monitoringo metu nepasiektą garantuotą elektros energija dydžio apskaičiavimo tvarka. Tiekėjas privalo pasiekti pasiūlyme nurodytus elektrinių efektyvumo rodiklius kiekvienos iš elektrinių atskirai. Tiekėjui kyla pareiga mokėti baudą už nepasiektą g</w:t>
      </w:r>
      <w:r>
        <w:rPr>
          <w:rFonts w:eastAsia="SimSun;宋体" w:cs="Arial"/>
          <w:color w:val="auto"/>
          <w:kern w:val="2"/>
          <w:lang w:eastAsia="zh-CN" w:bidi="hi-IN"/>
        </w:rPr>
        <w:t>arantuotą elektros energij</w:t>
      </w:r>
      <w:r>
        <w:t xml:space="preserve">ą, jei garantuotos energijos rodiklių nepasiekia viena arba abi elektrinės. </w:t>
      </w:r>
      <w:r>
        <w:rPr>
          <w:rFonts w:eastAsia="SimSun;宋体" w:cs="Arial"/>
          <w:color w:val="auto"/>
          <w:kern w:val="2"/>
          <w:lang w:eastAsia="zh-CN" w:bidi="hi-IN"/>
        </w:rPr>
        <w:t xml:space="preserve">Papildomos monitoringo sąlygas/reikalavimus numato pirkimo sutartis. </w:t>
      </w:r>
    </w:p>
    <w:p w:rsidR="00971612" w:rsidRDefault="00971612">
      <w:pPr>
        <w:pStyle w:val="Default"/>
        <w:jc w:val="both"/>
      </w:pPr>
    </w:p>
    <w:p w:rsidR="00971612" w:rsidRDefault="00F174C4">
      <w:pPr>
        <w:pStyle w:val="Heading1"/>
        <w:jc w:val="center"/>
        <w:rPr>
          <w:rFonts w:ascii="Times New Roman" w:hAnsi="Times New Roman" w:cs="Times New Roman"/>
          <w:b/>
          <w:bCs/>
          <w:color w:val="auto"/>
          <w:sz w:val="24"/>
          <w:szCs w:val="24"/>
        </w:rPr>
      </w:pPr>
      <w:bookmarkStart w:id="2" w:name="_Toc48033371"/>
      <w:r>
        <w:rPr>
          <w:rFonts w:ascii="Times New Roman" w:hAnsi="Times New Roman" w:cs="Times New Roman"/>
          <w:b/>
          <w:bCs/>
          <w:color w:val="auto"/>
          <w:sz w:val="24"/>
          <w:szCs w:val="24"/>
        </w:rPr>
        <w:t>3. TIEKĖJŲ KVALIFIKACIJOS REIKALAVIMAI</w:t>
      </w:r>
      <w:bookmarkEnd w:id="2"/>
    </w:p>
    <w:p w:rsidR="00971612" w:rsidRDefault="00971612">
      <w:pPr>
        <w:pStyle w:val="Default"/>
        <w:jc w:val="both"/>
      </w:pPr>
    </w:p>
    <w:p w:rsidR="00971612" w:rsidRDefault="00F174C4">
      <w:pPr>
        <w:jc w:val="both"/>
        <w:rPr>
          <w:szCs w:val="24"/>
        </w:rPr>
      </w:pPr>
      <w:r>
        <w:rPr>
          <w:szCs w:val="24"/>
        </w:rPr>
        <w:t xml:space="preserve">3.1. Tiekėjas turi atitikti šiuos </w:t>
      </w:r>
      <w:r>
        <w:rPr>
          <w:szCs w:val="24"/>
        </w:rPr>
        <w:t>minimalius kvalifikacijos reikalavimus ir pateikti tai įrodančius dokumentus, kitu atveju pasiūlymas yra atmetamas:</w:t>
      </w:r>
    </w:p>
    <w:p w:rsidR="00971612" w:rsidRDefault="00971612">
      <w:pPr>
        <w:rPr>
          <w:szCs w:val="24"/>
        </w:rPr>
      </w:pPr>
    </w:p>
    <w:p w:rsidR="00971612" w:rsidRDefault="00F174C4">
      <w:r>
        <w:t>1 lentelė. Kvalifikacijos reikalavimai tiekėjams</w:t>
      </w:r>
    </w:p>
    <w:tbl>
      <w:tblPr>
        <w:tblW w:w="9918" w:type="dxa"/>
        <w:tblInd w:w="113" w:type="dxa"/>
        <w:tblLayout w:type="fixed"/>
        <w:tblLook w:val="0000" w:firstRow="0" w:lastRow="0" w:firstColumn="0" w:lastColumn="0" w:noHBand="0" w:noVBand="0"/>
      </w:tblPr>
      <w:tblGrid>
        <w:gridCol w:w="704"/>
        <w:gridCol w:w="3807"/>
        <w:gridCol w:w="5407"/>
      </w:tblGrid>
      <w:tr w:rsidR="00971612">
        <w:tc>
          <w:tcPr>
            <w:tcW w:w="704" w:type="dxa"/>
            <w:tcBorders>
              <w:top w:val="single" w:sz="4" w:space="0" w:color="000000"/>
              <w:left w:val="single" w:sz="4" w:space="0" w:color="000000"/>
              <w:bottom w:val="single" w:sz="4" w:space="0" w:color="000000"/>
              <w:right w:val="single" w:sz="4" w:space="0" w:color="000000"/>
            </w:tcBorders>
            <w:vAlign w:val="center"/>
          </w:tcPr>
          <w:p w:rsidR="00971612" w:rsidRDefault="00F174C4">
            <w:pPr>
              <w:widowControl w:val="0"/>
              <w:rPr>
                <w:b/>
                <w:bCs/>
                <w:szCs w:val="24"/>
              </w:rPr>
            </w:pPr>
            <w:r>
              <w:rPr>
                <w:b/>
                <w:bCs/>
                <w:szCs w:val="24"/>
              </w:rPr>
              <w:t>Eil. Nr.</w:t>
            </w:r>
          </w:p>
        </w:tc>
        <w:tc>
          <w:tcPr>
            <w:tcW w:w="3807" w:type="dxa"/>
            <w:tcBorders>
              <w:top w:val="single" w:sz="4" w:space="0" w:color="000000"/>
              <w:left w:val="single" w:sz="4" w:space="0" w:color="000000"/>
              <w:bottom w:val="single" w:sz="4" w:space="0" w:color="000000"/>
              <w:right w:val="single" w:sz="4" w:space="0" w:color="000000"/>
            </w:tcBorders>
            <w:vAlign w:val="center"/>
          </w:tcPr>
          <w:p w:rsidR="00971612" w:rsidRDefault="00F174C4">
            <w:pPr>
              <w:widowControl w:val="0"/>
              <w:rPr>
                <w:b/>
                <w:bCs/>
                <w:szCs w:val="24"/>
              </w:rPr>
            </w:pPr>
            <w:r>
              <w:rPr>
                <w:b/>
                <w:bCs/>
                <w:szCs w:val="24"/>
              </w:rPr>
              <w:t>Kvalifikacijos reikalavimai</w:t>
            </w:r>
          </w:p>
        </w:tc>
        <w:tc>
          <w:tcPr>
            <w:tcW w:w="5407" w:type="dxa"/>
            <w:tcBorders>
              <w:top w:val="single" w:sz="4" w:space="0" w:color="000000"/>
              <w:left w:val="single" w:sz="4" w:space="0" w:color="000000"/>
              <w:bottom w:val="single" w:sz="4" w:space="0" w:color="000000"/>
              <w:right w:val="single" w:sz="4" w:space="0" w:color="000000"/>
            </w:tcBorders>
            <w:vAlign w:val="center"/>
          </w:tcPr>
          <w:p w:rsidR="00971612" w:rsidRDefault="00F174C4">
            <w:pPr>
              <w:widowControl w:val="0"/>
              <w:rPr>
                <w:b/>
                <w:bCs/>
                <w:szCs w:val="24"/>
              </w:rPr>
            </w:pPr>
            <w:r>
              <w:rPr>
                <w:b/>
                <w:bCs/>
                <w:szCs w:val="24"/>
              </w:rPr>
              <w:t>Kvalifikacijos reikalavimus įrodantys dokumentai</w:t>
            </w:r>
          </w:p>
        </w:tc>
      </w:tr>
      <w:tr w:rsidR="00971612">
        <w:tc>
          <w:tcPr>
            <w:tcW w:w="704" w:type="dxa"/>
            <w:tcBorders>
              <w:top w:val="single" w:sz="4" w:space="0" w:color="000000"/>
              <w:left w:val="single" w:sz="4" w:space="0" w:color="000000"/>
              <w:bottom w:val="single" w:sz="4" w:space="0" w:color="000000"/>
              <w:right w:val="single" w:sz="4" w:space="0" w:color="000000"/>
            </w:tcBorders>
          </w:tcPr>
          <w:p w:rsidR="00971612" w:rsidRDefault="00F174C4">
            <w:pPr>
              <w:widowControl w:val="0"/>
              <w:rPr>
                <w:szCs w:val="24"/>
              </w:rPr>
            </w:pPr>
            <w:r>
              <w:rPr>
                <w:szCs w:val="24"/>
              </w:rPr>
              <w:t>1.1</w:t>
            </w:r>
            <w:r>
              <w:rPr>
                <w:szCs w:val="24"/>
              </w:rPr>
              <w:t>.1</w:t>
            </w:r>
          </w:p>
        </w:tc>
        <w:tc>
          <w:tcPr>
            <w:tcW w:w="3807" w:type="dxa"/>
            <w:tcBorders>
              <w:top w:val="single" w:sz="4" w:space="0" w:color="000000"/>
              <w:left w:val="single" w:sz="4" w:space="0" w:color="000000"/>
              <w:bottom w:val="single" w:sz="4" w:space="0" w:color="000000"/>
              <w:right w:val="single" w:sz="4" w:space="0" w:color="000000"/>
            </w:tcBorders>
          </w:tcPr>
          <w:p w:rsidR="00971612" w:rsidRDefault="00F174C4">
            <w:pPr>
              <w:widowControl w:val="0"/>
              <w:jc w:val="both"/>
              <w:rPr>
                <w:szCs w:val="24"/>
              </w:rPr>
            </w:pPr>
            <w:r>
              <w:rPr>
                <w:szCs w:val="24"/>
              </w:rPr>
              <w:t>Tiekėjas nėra bankrutavęs, likviduojamas, su kreditoriais sudaręs taikos sutarties, sustabdęs ar apribojęs savo veiklos arba jo padėtis pagal šalies, kurioje jis registruotas, įstatymus nėra tokia pati ar panaši. Jam nėra iškelta restruktūrizavimo, bank</w:t>
            </w:r>
            <w:r>
              <w:rPr>
                <w:szCs w:val="24"/>
              </w:rPr>
              <w:t>roto byla arba nėra vykdomas bankroto procesas ne teismo tvarka, nėra siekiama priverstinio likvidavimo procedūros ar susitarimo su kreditoriais arba jam nėra vykdomos analogiškos procedūros pagal šalies, kurioje jis registruotas, įstatymus.</w:t>
            </w:r>
          </w:p>
        </w:tc>
        <w:tc>
          <w:tcPr>
            <w:tcW w:w="5407" w:type="dxa"/>
            <w:tcBorders>
              <w:top w:val="single" w:sz="4" w:space="0" w:color="000000"/>
              <w:left w:val="single" w:sz="4" w:space="0" w:color="000000"/>
              <w:bottom w:val="single" w:sz="4" w:space="0" w:color="000000"/>
              <w:right w:val="single" w:sz="4" w:space="0" w:color="000000"/>
            </w:tcBorders>
          </w:tcPr>
          <w:p w:rsidR="00971612" w:rsidRDefault="00F174C4">
            <w:pPr>
              <w:widowControl w:val="0"/>
              <w:jc w:val="both"/>
            </w:pPr>
            <w:r>
              <w:t>Valstybės įmon</w:t>
            </w:r>
            <w:r>
              <w:t>ės Registrų centro arba atitinkamos užsienio šalies institucijos išduotas dokumentas, patvirtinantis, kad tiekėjas nėra bankrutavęs, likviduojamas, jam nėra iškelta restruktūrizavimo, bankroto byla ar vykdomas bankroto procesas ne teismo tvarka, nėra sieki</w:t>
            </w:r>
            <w:r>
              <w:t>ama priverstinio likvidavimo procedūros ar susitarimo su kreditoriais, arba išrašas iš teismo sprendimo, išduotas ne anksčiau kaip 60 dienų iki pasiūlymų pateikimo termino pabaigos. Jei dokumentas išduotas anksčiau, tačiau jo galiojimo terminas ilgesnis ne</w:t>
            </w:r>
            <w:r>
              <w:t>i pasiūlymų pateikimo terminas, toks dokumentas yra priimtinas. Pateikiama  skaitmeninė dokumento kopija.</w:t>
            </w:r>
          </w:p>
        </w:tc>
      </w:tr>
      <w:tr w:rsidR="00971612">
        <w:tc>
          <w:tcPr>
            <w:tcW w:w="704" w:type="dxa"/>
            <w:tcBorders>
              <w:top w:val="single" w:sz="4" w:space="0" w:color="000000"/>
              <w:left w:val="single" w:sz="4" w:space="0" w:color="000000"/>
              <w:bottom w:val="single" w:sz="4" w:space="0" w:color="000000"/>
              <w:right w:val="single" w:sz="4" w:space="0" w:color="000000"/>
            </w:tcBorders>
          </w:tcPr>
          <w:p w:rsidR="00971612" w:rsidRDefault="00F174C4">
            <w:pPr>
              <w:widowControl w:val="0"/>
              <w:rPr>
                <w:szCs w:val="24"/>
              </w:rPr>
            </w:pPr>
            <w:r>
              <w:rPr>
                <w:szCs w:val="24"/>
              </w:rPr>
              <w:t>1.1.2</w:t>
            </w:r>
          </w:p>
        </w:tc>
        <w:tc>
          <w:tcPr>
            <w:tcW w:w="3807" w:type="dxa"/>
            <w:tcBorders>
              <w:top w:val="single" w:sz="4" w:space="0" w:color="000000"/>
              <w:left w:val="single" w:sz="4" w:space="0" w:color="000000"/>
              <w:bottom w:val="single" w:sz="4" w:space="0" w:color="000000"/>
              <w:right w:val="single" w:sz="4" w:space="0" w:color="000000"/>
            </w:tcBorders>
          </w:tcPr>
          <w:p w:rsidR="00971612" w:rsidRDefault="00F174C4">
            <w:pPr>
              <w:widowControl w:val="0"/>
              <w:jc w:val="both"/>
            </w:pPr>
            <w:r>
              <w:t xml:space="preserve">Tiekėjas turi būti įvykdęs įsipareigojimus, susijusius su mokesčių, įskaitant socialinio draudimo įmokas, mokėjimu pagal šalies, kurioje jis </w:t>
            </w:r>
            <w:r>
              <w:t xml:space="preserve">registruotas, ar šalies, kurioje veikia Užsakovas, reikalavimus. Tiekėjas laikomas įvykdžiusiu įsipareigojimus, susijusius su mokesčių, įskaitant socialinio draudimo įmokas, mokėjimu, jeigu jo neįvykdytų įsipareigojimų suma yra mažesnė kaip 50 </w:t>
            </w:r>
            <w:proofErr w:type="spellStart"/>
            <w:r>
              <w:t>Eur</w:t>
            </w:r>
            <w:proofErr w:type="spellEnd"/>
            <w:r>
              <w:t>. Taip pa</w:t>
            </w:r>
            <w:r>
              <w:t xml:space="preserve">t tiekėjas laikomas įvykdžiusiu įsipareigojimus, susijusius su mokesčių, įskaitant socialinio </w:t>
            </w:r>
            <w:r>
              <w:lastRenderedPageBreak/>
              <w:t>draudimo įmokas, mokėjimu, jeigu tiekėjas apie tikslią jo įsiskolinimo sumą informuotas tokiu metu, kad iki paraiškų ar pasiūlymų pateikimo termino pabaigos nespė</w:t>
            </w:r>
            <w:r>
              <w:t xml:space="preserve">jo sumokėti mokesčių, įskaitant socialinio draudimo įmokas, sudaryti mokestinės paskolos sutarties ar kito panašaus pobūdžio įpareigojančio susitarimo dėl jų sumokėjimo ar imtis kitų priemonių. Tokiu atveju tiekėjas nėra pašalinamas iš pirkimo procedūros, </w:t>
            </w:r>
            <w:r>
              <w:t>jeigu jis įrodo, kad jau yra laikomas įvykdžiusiu įsipareigojimus, susijusius su mokesčių, įskaitant socialinio draudimo įmokas, mokėjimu.</w:t>
            </w:r>
          </w:p>
        </w:tc>
        <w:tc>
          <w:tcPr>
            <w:tcW w:w="5407" w:type="dxa"/>
            <w:tcBorders>
              <w:top w:val="single" w:sz="4" w:space="0" w:color="000000"/>
              <w:left w:val="single" w:sz="4" w:space="0" w:color="000000"/>
              <w:bottom w:val="single" w:sz="4" w:space="0" w:color="000000"/>
              <w:right w:val="single" w:sz="4" w:space="0" w:color="000000"/>
            </w:tcBorders>
          </w:tcPr>
          <w:p w:rsidR="00971612" w:rsidRDefault="00F174C4">
            <w:pPr>
              <w:widowControl w:val="0"/>
              <w:jc w:val="both"/>
            </w:pPr>
            <w:r>
              <w:lastRenderedPageBreak/>
              <w:t>Valstybinės mokesčių inspekcijos prie Lietuvos Respublikos finansų ministerijos teritorinės valstybinės mokesčių insp</w:t>
            </w:r>
            <w:r>
              <w:t xml:space="preserve">ekcijos arba valstybės įmonės Registrų centro Lietuvos Respublikos Vyriausybės nustatyta tvarka arba užsienio valstybės, kurioje tiekėjas registruotas, kompetentingos institucijos išduotas dokumentas. Lietuvos Respublikoje registruotas tiekėjas, kuris yra </w:t>
            </w:r>
            <w:r>
              <w:t>fizinis asmuo, pateikia Valstybinio socialinio draudimo fondo valdybos teritorinių skyrių ir kitų Valstybinio socialinio draudimo fondo įstaigų, susijusių su Valstybinio socialinio draudimo fondo administravimu arba valstybės įmonės Registrų centro Lietuvo</w:t>
            </w:r>
            <w:r>
              <w:t xml:space="preserve">s Respublikos Vyriausybės nustatyta tvarka išduotą dokumentą, patvirtinantį jungtinius kompetentingų institucijų tvarkomus duomenis. </w:t>
            </w:r>
            <w:r>
              <w:lastRenderedPageBreak/>
              <w:t>Tiekėjas, kuris yra kitos valstybės fizinis ar juridinis asmuo, pateikia šalies, kurioje jis registruotas, kompetentingos v</w:t>
            </w:r>
            <w:r>
              <w:t>alstybės institucijos pažymą/dokumentą. Pateikiama skaitmeninė dokumento kopija.</w:t>
            </w:r>
          </w:p>
        </w:tc>
      </w:tr>
      <w:tr w:rsidR="00971612">
        <w:tc>
          <w:tcPr>
            <w:tcW w:w="704" w:type="dxa"/>
            <w:tcBorders>
              <w:top w:val="single" w:sz="4" w:space="0" w:color="000000"/>
              <w:left w:val="single" w:sz="4" w:space="0" w:color="000000"/>
              <w:bottom w:val="single" w:sz="4" w:space="0" w:color="000000"/>
              <w:right w:val="single" w:sz="4" w:space="0" w:color="000000"/>
            </w:tcBorders>
          </w:tcPr>
          <w:p w:rsidR="00971612" w:rsidRDefault="00F174C4">
            <w:pPr>
              <w:widowControl w:val="0"/>
              <w:rPr>
                <w:szCs w:val="24"/>
              </w:rPr>
            </w:pPr>
            <w:r>
              <w:rPr>
                <w:szCs w:val="24"/>
              </w:rPr>
              <w:lastRenderedPageBreak/>
              <w:t>1.1.</w:t>
            </w:r>
            <w:r>
              <w:rPr>
                <w:szCs w:val="24"/>
              </w:rPr>
              <w:t>3</w:t>
            </w:r>
          </w:p>
        </w:tc>
        <w:tc>
          <w:tcPr>
            <w:tcW w:w="3807" w:type="dxa"/>
            <w:tcBorders>
              <w:top w:val="single" w:sz="4" w:space="0" w:color="000000"/>
              <w:left w:val="single" w:sz="4" w:space="0" w:color="000000"/>
              <w:bottom w:val="single" w:sz="4" w:space="0" w:color="000000"/>
              <w:right w:val="single" w:sz="4" w:space="0" w:color="000000"/>
            </w:tcBorders>
          </w:tcPr>
          <w:p w:rsidR="00971612" w:rsidRDefault="00F174C4">
            <w:pPr>
              <w:pStyle w:val="Default"/>
              <w:widowControl w:val="0"/>
              <w:jc w:val="both"/>
            </w:pPr>
            <w:r>
              <w:rPr>
                <w:sz w:val="23"/>
              </w:rPr>
              <w:t>Tiekėjas turi teisę verstis veikla, kuri reikalinga pirkimo sutarčiai įvykdyti.</w:t>
            </w:r>
          </w:p>
          <w:p w:rsidR="00971612" w:rsidRDefault="00971612">
            <w:pPr>
              <w:pStyle w:val="Default"/>
              <w:widowControl w:val="0"/>
              <w:jc w:val="both"/>
            </w:pPr>
          </w:p>
          <w:p w:rsidR="00971612" w:rsidRDefault="00971612">
            <w:pPr>
              <w:widowControl w:val="0"/>
              <w:jc w:val="both"/>
              <w:rPr>
                <w:szCs w:val="24"/>
              </w:rPr>
            </w:pPr>
          </w:p>
        </w:tc>
        <w:tc>
          <w:tcPr>
            <w:tcW w:w="5407" w:type="dxa"/>
            <w:tcBorders>
              <w:top w:val="single" w:sz="4" w:space="0" w:color="000000"/>
              <w:left w:val="single" w:sz="4" w:space="0" w:color="000000"/>
              <w:bottom w:val="single" w:sz="4" w:space="0" w:color="000000"/>
              <w:right w:val="single" w:sz="4" w:space="0" w:color="000000"/>
            </w:tcBorders>
          </w:tcPr>
          <w:p w:rsidR="00971612" w:rsidRDefault="00F174C4">
            <w:pPr>
              <w:pStyle w:val="Default"/>
              <w:widowControl w:val="0"/>
              <w:jc w:val="both"/>
            </w:pPr>
            <w:r>
              <w:rPr>
                <w:sz w:val="23"/>
              </w:rPr>
              <w:t>1) Pateikiama valstybinės energetikos reguliavimo tarybos (VERT) (iki 2019 m. liepos 1</w:t>
            </w:r>
            <w:r>
              <w:rPr>
                <w:sz w:val="23"/>
              </w:rPr>
              <w:t xml:space="preserve"> d. Valstybinės energetikos inspekcija prie Energetikos ministerijos) išduodamų atestatų, suteikiančių teisę saulės elektrinę įrengti ir eksploatuoti, kopijos ar kitas lygiavertis dokumentas:</w:t>
            </w:r>
          </w:p>
          <w:p w:rsidR="00971612" w:rsidRDefault="00F174C4">
            <w:pPr>
              <w:pStyle w:val="Default"/>
              <w:widowControl w:val="0"/>
              <w:numPr>
                <w:ilvl w:val="0"/>
                <w:numId w:val="2"/>
              </w:numPr>
              <w:tabs>
                <w:tab w:val="clear" w:pos="720"/>
              </w:tabs>
              <w:jc w:val="both"/>
            </w:pPr>
            <w:r>
              <w:rPr>
                <w:sz w:val="23"/>
              </w:rPr>
              <w:t>Elektros įrenginių iki 1000 V įrengimo darbai;</w:t>
            </w:r>
          </w:p>
          <w:p w:rsidR="00971612" w:rsidRDefault="00F174C4">
            <w:pPr>
              <w:pStyle w:val="Default"/>
              <w:widowControl w:val="0"/>
              <w:numPr>
                <w:ilvl w:val="0"/>
                <w:numId w:val="2"/>
              </w:numPr>
              <w:tabs>
                <w:tab w:val="clear" w:pos="720"/>
              </w:tabs>
              <w:jc w:val="both"/>
            </w:pPr>
            <w:r>
              <w:rPr>
                <w:sz w:val="23"/>
              </w:rPr>
              <w:t>Elektros tinklo i</w:t>
            </w:r>
            <w:r>
              <w:rPr>
                <w:sz w:val="23"/>
              </w:rPr>
              <w:t>r įrenginių iki 1000 V eksploatavimo darbai;</w:t>
            </w:r>
          </w:p>
          <w:p w:rsidR="00971612" w:rsidRDefault="00F174C4">
            <w:pPr>
              <w:pStyle w:val="Default"/>
              <w:widowControl w:val="0"/>
              <w:numPr>
                <w:ilvl w:val="0"/>
                <w:numId w:val="2"/>
              </w:numPr>
              <w:tabs>
                <w:tab w:val="clear" w:pos="720"/>
              </w:tabs>
              <w:jc w:val="both"/>
            </w:pPr>
            <w:r>
              <w:rPr>
                <w:sz w:val="23"/>
              </w:rPr>
              <w:t>Elektros instaliacijos iki 1000 V eksploatavimo darbai;</w:t>
            </w:r>
          </w:p>
          <w:p w:rsidR="00971612" w:rsidRDefault="00F174C4">
            <w:pPr>
              <w:pStyle w:val="Default"/>
              <w:widowControl w:val="0"/>
              <w:jc w:val="both"/>
            </w:pPr>
            <w:r>
              <w:rPr>
                <w:sz w:val="23"/>
              </w:rPr>
              <w:t xml:space="preserve">Vietoj minėtų atestatų užsienio valstybės tiekėjas gali pateikti Valstybinės energetikos reguliavimo tarybai pateikto prašymo (su gavimo žyma) išduoti </w:t>
            </w:r>
            <w:r>
              <w:rPr>
                <w:sz w:val="23"/>
              </w:rPr>
              <w:t>atestatus patvirtintą kopiją. Tačiau iki sutarties pasirašymo užsienio šalies tiekėjas privalės pateikti išduotus atestatus. Pateikiamas skenuotas dokumentas elektronine forma.</w:t>
            </w:r>
          </w:p>
          <w:p w:rsidR="00971612" w:rsidRDefault="00971612">
            <w:pPr>
              <w:pStyle w:val="Default"/>
              <w:widowControl w:val="0"/>
              <w:jc w:val="both"/>
              <w:rPr>
                <w:sz w:val="23"/>
              </w:rPr>
            </w:pPr>
          </w:p>
          <w:p w:rsidR="00971612" w:rsidRDefault="00F174C4">
            <w:pPr>
              <w:pStyle w:val="Default"/>
              <w:widowControl w:val="0"/>
              <w:jc w:val="both"/>
              <w:rPr>
                <w:sz w:val="23"/>
              </w:rPr>
            </w:pPr>
            <w:r>
              <w:rPr>
                <w:sz w:val="23"/>
              </w:rPr>
              <w:t xml:space="preserve">2) Tiekėjai turi turėti ypatingo arba neypatingo statinio statybos rangovo </w:t>
            </w:r>
            <w:r>
              <w:rPr>
                <w:sz w:val="23"/>
              </w:rPr>
              <w:t>kvalifikacijos atestatą, suteikiantį teisę vykdyti bendruosius statybos darbus, kitos paskirties inžinerinių statinių (atsinaujinančių išteklių energiją naudojantys energijos gamybos statiniai (vėjo elektrinės, saulės šviesos energijos elektrinės, saulės š</w:t>
            </w:r>
            <w:r>
              <w:rPr>
                <w:sz w:val="23"/>
              </w:rPr>
              <w:t>ilumos energijos kolektoriai ir kiti), statybos darbus, arba Tiekėjas turi turėti kvalifikacijos atestat</w:t>
            </w:r>
            <w:r>
              <w:rPr>
                <w:sz w:val="23"/>
              </w:rPr>
              <w:t>ą</w:t>
            </w:r>
            <w:r>
              <w:rPr>
                <w:sz w:val="23"/>
              </w:rPr>
              <w:t xml:space="preserve">, kuriame nurodyta, kad gali vykdyti inžinerinių tinklų – elektros tinklų iki 110 </w:t>
            </w:r>
            <w:proofErr w:type="spellStart"/>
            <w:r>
              <w:rPr>
                <w:sz w:val="23"/>
              </w:rPr>
              <w:t>kV</w:t>
            </w:r>
            <w:proofErr w:type="spellEnd"/>
            <w:r>
              <w:rPr>
                <w:sz w:val="23"/>
              </w:rPr>
              <w:t xml:space="preserve"> įrengimo darbus.</w:t>
            </w:r>
          </w:p>
          <w:p w:rsidR="00971612" w:rsidRDefault="00971612">
            <w:pPr>
              <w:widowControl w:val="0"/>
              <w:jc w:val="both"/>
              <w:rPr>
                <w:ins w:id="3" w:author="Nežinomas autorius" w:date="2021-12-13T16:04:00Z"/>
              </w:rPr>
            </w:pPr>
          </w:p>
          <w:p w:rsidR="00971612" w:rsidRDefault="00F174C4">
            <w:pPr>
              <w:widowControl w:val="0"/>
              <w:jc w:val="both"/>
            </w:pPr>
            <w:r>
              <w:lastRenderedPageBreak/>
              <w:t>Tiekėjas turi teisę pasitelkti subrangovus, kuri</w:t>
            </w:r>
            <w:r>
              <w:t>e atitiktų šiame punkte numatytus kvalifikacinius reikalavimus. Tokiu atveju apie tai Tiekėjas turi nurodyti savo pasiūlyme.</w:t>
            </w:r>
          </w:p>
          <w:p w:rsidR="00971612" w:rsidRDefault="00971612">
            <w:pPr>
              <w:widowControl w:val="0"/>
              <w:jc w:val="both"/>
            </w:pPr>
          </w:p>
        </w:tc>
      </w:tr>
      <w:tr w:rsidR="00971612">
        <w:tc>
          <w:tcPr>
            <w:tcW w:w="704" w:type="dxa"/>
            <w:tcBorders>
              <w:top w:val="single" w:sz="4" w:space="0" w:color="000000"/>
              <w:left w:val="single" w:sz="4" w:space="0" w:color="000000"/>
              <w:bottom w:val="single" w:sz="4" w:space="0" w:color="000000"/>
              <w:right w:val="single" w:sz="4" w:space="0" w:color="000000"/>
            </w:tcBorders>
          </w:tcPr>
          <w:p w:rsidR="00971612" w:rsidRDefault="00F174C4">
            <w:pPr>
              <w:widowControl w:val="0"/>
              <w:rPr>
                <w:szCs w:val="24"/>
              </w:rPr>
            </w:pPr>
            <w:r>
              <w:rPr>
                <w:szCs w:val="24"/>
              </w:rPr>
              <w:lastRenderedPageBreak/>
              <w:t>1.1.</w:t>
            </w:r>
            <w:r>
              <w:rPr>
                <w:szCs w:val="24"/>
              </w:rPr>
              <w:t>4</w:t>
            </w:r>
          </w:p>
        </w:tc>
        <w:tc>
          <w:tcPr>
            <w:tcW w:w="3807" w:type="dxa"/>
            <w:tcBorders>
              <w:top w:val="single" w:sz="4" w:space="0" w:color="000000"/>
              <w:left w:val="single" w:sz="4" w:space="0" w:color="000000"/>
              <w:bottom w:val="single" w:sz="4" w:space="0" w:color="000000"/>
              <w:right w:val="single" w:sz="4" w:space="0" w:color="000000"/>
            </w:tcBorders>
          </w:tcPr>
          <w:p w:rsidR="00971612" w:rsidRDefault="00F174C4">
            <w:pPr>
              <w:widowControl w:val="0"/>
              <w:jc w:val="both"/>
              <w:rPr>
                <w:szCs w:val="24"/>
              </w:rPr>
            </w:pPr>
            <w:r>
              <w:rPr>
                <w:szCs w:val="24"/>
              </w:rPr>
              <w:t>T</w:t>
            </w:r>
            <w:r>
              <w:rPr>
                <w:sz w:val="23"/>
                <w:szCs w:val="24"/>
              </w:rPr>
              <w:t>iekėjai turi turėti specialistą, kuriam suteikta teisė būti ypatingo arba neypatingo statinio statybos vadovu – statiniai:</w:t>
            </w:r>
            <w:r>
              <w:rPr>
                <w:sz w:val="23"/>
                <w:szCs w:val="24"/>
              </w:rPr>
              <w:t xml:space="preserve"> inžineriniai tinklai, kiti inžineriniai statiniai.</w:t>
            </w:r>
          </w:p>
          <w:p w:rsidR="00971612" w:rsidRDefault="00971612">
            <w:pPr>
              <w:pStyle w:val="Default"/>
              <w:widowControl w:val="0"/>
            </w:pPr>
          </w:p>
          <w:p w:rsidR="00971612" w:rsidRDefault="00971612">
            <w:pPr>
              <w:widowControl w:val="0"/>
              <w:jc w:val="both"/>
              <w:rPr>
                <w:szCs w:val="24"/>
              </w:rPr>
            </w:pPr>
          </w:p>
        </w:tc>
        <w:tc>
          <w:tcPr>
            <w:tcW w:w="5407" w:type="dxa"/>
            <w:tcBorders>
              <w:top w:val="single" w:sz="4" w:space="0" w:color="000000"/>
              <w:left w:val="single" w:sz="4" w:space="0" w:color="000000"/>
              <w:bottom w:val="single" w:sz="4" w:space="0" w:color="000000"/>
              <w:right w:val="single" w:sz="4" w:space="0" w:color="000000"/>
            </w:tcBorders>
          </w:tcPr>
          <w:p w:rsidR="00971612" w:rsidRDefault="00F174C4">
            <w:pPr>
              <w:pStyle w:val="Default"/>
              <w:widowControl w:val="0"/>
              <w:jc w:val="both"/>
            </w:pPr>
            <w:r>
              <w:rPr>
                <w:sz w:val="23"/>
              </w:rPr>
              <w:t>Pasiūlyme nurodomas siūlomas ekspertas, jo vardas, pavardė, teisiniai santykiai su Tiekėju (specialistas gali būti pasitelkiamas ir kaip subrangovas, nurodant tai pasiūlyme). Taip pat turi būti pridėtas</w:t>
            </w:r>
            <w:r>
              <w:rPr>
                <w:sz w:val="23"/>
              </w:rPr>
              <w:t xml:space="preserve"> </w:t>
            </w:r>
            <w:r>
              <w:rPr>
                <w:sz w:val="23"/>
              </w:rPr>
              <w:t>SUTIKIMAS</w:t>
            </w:r>
            <w:r>
              <w:rPr>
                <w:sz w:val="23"/>
              </w:rPr>
              <w:t xml:space="preserve"> dalyvauti projekte, sertifikatų, ir/arba kitų dokumentų, įrodančių atitikimą kvalifikaciniams reikalavimams kopijos. Jeigu specialistas yra ne LR pilietis, Tiekėjas turi pateikti atitinkamų užsienio valstybės institucijų išduotus atestatus ypati</w:t>
            </w:r>
            <w:r>
              <w:rPr>
                <w:sz w:val="23"/>
              </w:rPr>
              <w:t>ngo arba neypatingo statinio statybos vadovui. Ne LR registruotas specialistas vietoje atestatų turi pateikti teisės pripažinimo dokumentus. ES narės, Šveicarijos Konfederacijos valstybių arba valstybės, pasirašiusios Europos ekonominės erdvės sutartį, tie</w:t>
            </w:r>
            <w:r>
              <w:rPr>
                <w:sz w:val="23"/>
              </w:rPr>
              <w:t>kėjams galima pateikti ir kitus dokumentus, kurie pasiūlymo pateikimo dienai įrodo, kad užsienio tiekėjas turi atitinkamos kvalifikacijos specialistą, reikalingą sutarčiai vykdyti. Tuo atveju, kai užsienio tiekėjas kvalifikacijos reikalavimui patvirtinti p</w:t>
            </w:r>
            <w:r>
              <w:rPr>
                <w:sz w:val="23"/>
              </w:rPr>
              <w:t>ateiks ne teisės pripažinimo dokumentą, tokį dokumentą jis privalės pateikti iki Sutarties sudarymo.</w:t>
            </w:r>
          </w:p>
          <w:p w:rsidR="00971612" w:rsidRDefault="00971612">
            <w:pPr>
              <w:pStyle w:val="Default"/>
              <w:widowControl w:val="0"/>
            </w:pPr>
          </w:p>
          <w:p w:rsidR="00971612" w:rsidRDefault="00971612">
            <w:pPr>
              <w:widowControl w:val="0"/>
              <w:jc w:val="both"/>
              <w:rPr>
                <w:szCs w:val="24"/>
              </w:rPr>
            </w:pPr>
          </w:p>
        </w:tc>
      </w:tr>
      <w:tr w:rsidR="00971612">
        <w:tc>
          <w:tcPr>
            <w:tcW w:w="704" w:type="dxa"/>
            <w:tcBorders>
              <w:left w:val="single" w:sz="4" w:space="0" w:color="000000"/>
              <w:bottom w:val="single" w:sz="4" w:space="0" w:color="000000"/>
              <w:right w:val="single" w:sz="4" w:space="0" w:color="000000"/>
            </w:tcBorders>
          </w:tcPr>
          <w:p w:rsidR="00971612" w:rsidRDefault="00F174C4">
            <w:pPr>
              <w:widowControl w:val="0"/>
              <w:rPr>
                <w:szCs w:val="24"/>
              </w:rPr>
            </w:pPr>
            <w:r>
              <w:rPr>
                <w:szCs w:val="24"/>
              </w:rPr>
              <w:t>1.1.5</w:t>
            </w:r>
          </w:p>
        </w:tc>
        <w:tc>
          <w:tcPr>
            <w:tcW w:w="3807" w:type="dxa"/>
            <w:tcBorders>
              <w:left w:val="single" w:sz="4" w:space="0" w:color="000000"/>
              <w:bottom w:val="single" w:sz="4" w:space="0" w:color="000000"/>
              <w:right w:val="single" w:sz="4" w:space="0" w:color="000000"/>
            </w:tcBorders>
          </w:tcPr>
          <w:p w:rsidR="00971612" w:rsidRDefault="00F174C4">
            <w:pPr>
              <w:pStyle w:val="Default"/>
              <w:widowControl w:val="0"/>
              <w:jc w:val="both"/>
            </w:pPr>
            <w:r>
              <w:rPr>
                <w:sz w:val="23"/>
              </w:rPr>
              <w:t>Tiekėjas turi turėti bent vieną specialistą, kuriam suteikta teisė eiti ypatingojo (neypatingo – jei statinys neypatingas) statinio projekto dalie</w:t>
            </w:r>
            <w:r>
              <w:rPr>
                <w:sz w:val="23"/>
              </w:rPr>
              <w:t>s vadovo pareigas (elektrotechnikos, procesų valdymo ir automatizacijos.)</w:t>
            </w:r>
          </w:p>
          <w:p w:rsidR="00971612" w:rsidRDefault="00971612">
            <w:pPr>
              <w:pStyle w:val="Default"/>
              <w:widowControl w:val="0"/>
            </w:pPr>
          </w:p>
          <w:p w:rsidR="00971612" w:rsidRDefault="00971612">
            <w:pPr>
              <w:widowControl w:val="0"/>
              <w:jc w:val="both"/>
              <w:rPr>
                <w:szCs w:val="24"/>
              </w:rPr>
            </w:pPr>
          </w:p>
        </w:tc>
        <w:tc>
          <w:tcPr>
            <w:tcW w:w="5407" w:type="dxa"/>
            <w:tcBorders>
              <w:left w:val="single" w:sz="4" w:space="0" w:color="000000"/>
              <w:bottom w:val="single" w:sz="4" w:space="0" w:color="000000"/>
              <w:right w:val="single" w:sz="4" w:space="0" w:color="000000"/>
            </w:tcBorders>
          </w:tcPr>
          <w:p w:rsidR="00971612" w:rsidRDefault="00F174C4">
            <w:pPr>
              <w:pStyle w:val="Default"/>
              <w:widowControl w:val="0"/>
              <w:jc w:val="both"/>
            </w:pPr>
            <w:r>
              <w:rPr>
                <w:sz w:val="23"/>
              </w:rPr>
              <w:t>Pagal LR aplinkos ministerijos patvirtintą tvarką išduoti atestatai.</w:t>
            </w:r>
          </w:p>
          <w:p w:rsidR="00971612" w:rsidRDefault="00F174C4">
            <w:pPr>
              <w:widowControl w:val="0"/>
              <w:jc w:val="both"/>
            </w:pPr>
            <w:r>
              <w:rPr>
                <w:szCs w:val="24"/>
              </w:rPr>
              <w:t>Tiekėjas turi teisę pasitelkti subrangovus, kurie atitiktų šiame punkte numatytus kvalifikacinius reikalavimus.</w:t>
            </w:r>
            <w:r>
              <w:rPr>
                <w:szCs w:val="24"/>
              </w:rPr>
              <w:t xml:space="preserve"> Tokiu atveju apie tai Tiekėjas turi nurodyti savo pasiūlyme.</w:t>
            </w:r>
          </w:p>
          <w:p w:rsidR="00971612" w:rsidRDefault="00971612">
            <w:pPr>
              <w:widowControl w:val="0"/>
              <w:jc w:val="both"/>
              <w:rPr>
                <w:szCs w:val="24"/>
              </w:rPr>
            </w:pPr>
          </w:p>
        </w:tc>
      </w:tr>
      <w:tr w:rsidR="00971612">
        <w:tc>
          <w:tcPr>
            <w:tcW w:w="704" w:type="dxa"/>
            <w:tcBorders>
              <w:left w:val="single" w:sz="4" w:space="0" w:color="000000"/>
              <w:bottom w:val="single" w:sz="4" w:space="0" w:color="000000"/>
              <w:right w:val="single" w:sz="4" w:space="0" w:color="000000"/>
            </w:tcBorders>
          </w:tcPr>
          <w:p w:rsidR="00971612" w:rsidRDefault="00F174C4">
            <w:pPr>
              <w:widowControl w:val="0"/>
              <w:rPr>
                <w:szCs w:val="24"/>
              </w:rPr>
            </w:pPr>
            <w:r>
              <w:rPr>
                <w:szCs w:val="24"/>
              </w:rPr>
              <w:t>1.1.6</w:t>
            </w:r>
          </w:p>
        </w:tc>
        <w:tc>
          <w:tcPr>
            <w:tcW w:w="3807" w:type="dxa"/>
            <w:tcBorders>
              <w:left w:val="single" w:sz="4" w:space="0" w:color="000000"/>
              <w:bottom w:val="single" w:sz="4" w:space="0" w:color="000000"/>
              <w:right w:val="single" w:sz="4" w:space="0" w:color="000000"/>
            </w:tcBorders>
          </w:tcPr>
          <w:p w:rsidR="00971612" w:rsidRDefault="00F174C4">
            <w:pPr>
              <w:pStyle w:val="Default"/>
              <w:widowControl w:val="0"/>
              <w:jc w:val="both"/>
            </w:pPr>
            <w:r>
              <w:rPr>
                <w:sz w:val="23"/>
              </w:rPr>
              <w:t>Tiekėjas turi turėti bent vieną specialistą, kuriam suteikta teisė vadovauti elektros įrenginių iki 1000 V eksploatavimo darbams.</w:t>
            </w:r>
          </w:p>
          <w:p w:rsidR="00971612" w:rsidRDefault="00971612">
            <w:pPr>
              <w:pStyle w:val="Default"/>
              <w:widowControl w:val="0"/>
            </w:pPr>
          </w:p>
          <w:p w:rsidR="00971612" w:rsidRDefault="00971612">
            <w:pPr>
              <w:widowControl w:val="0"/>
              <w:jc w:val="both"/>
              <w:rPr>
                <w:szCs w:val="24"/>
              </w:rPr>
            </w:pPr>
          </w:p>
        </w:tc>
        <w:tc>
          <w:tcPr>
            <w:tcW w:w="5407" w:type="dxa"/>
            <w:tcBorders>
              <w:left w:val="single" w:sz="4" w:space="0" w:color="000000"/>
              <w:bottom w:val="single" w:sz="4" w:space="0" w:color="000000"/>
              <w:right w:val="single" w:sz="4" w:space="0" w:color="000000"/>
            </w:tcBorders>
          </w:tcPr>
          <w:p w:rsidR="00971612" w:rsidRDefault="00F174C4">
            <w:pPr>
              <w:pStyle w:val="Default"/>
              <w:widowControl w:val="0"/>
              <w:jc w:val="both"/>
            </w:pPr>
            <w:r>
              <w:rPr>
                <w:sz w:val="23"/>
              </w:rPr>
              <w:t xml:space="preserve">Pateikiamas pagal Valstybinės energetikos inspekcijos </w:t>
            </w:r>
            <w:r>
              <w:rPr>
                <w:sz w:val="23"/>
              </w:rPr>
              <w:t>prie LR energetikos ministerijos 2019 m. birželio 28 d. suderintą energetikos darbuotojų sertifikavimo schemą išduotas atestatas arba užsienio valstybės institucijų išduotas analogišką atestatas, kuris suteikia teisę vadovauti elektros įrenginių iki 1000 V</w:t>
            </w:r>
            <w:r>
              <w:rPr>
                <w:sz w:val="23"/>
              </w:rPr>
              <w:t xml:space="preserve"> eksploatavimo darbams.</w:t>
            </w:r>
          </w:p>
          <w:p w:rsidR="00971612" w:rsidRDefault="00F174C4">
            <w:pPr>
              <w:widowControl w:val="0"/>
              <w:jc w:val="both"/>
            </w:pPr>
            <w:r>
              <w:rPr>
                <w:sz w:val="23"/>
                <w:szCs w:val="24"/>
              </w:rPr>
              <w:t>Tiekėjas turi teisę pasitelkti subrangovus, kurie atitiktų šiame punkte numatytus kvalifikacinius reikalavimus. Tokiu atveju apie tai Tiekėjas turi nurodyti savo pasiūlyme.</w:t>
            </w:r>
          </w:p>
          <w:p w:rsidR="00971612" w:rsidRDefault="00971612">
            <w:pPr>
              <w:pStyle w:val="Default"/>
              <w:widowControl w:val="0"/>
            </w:pPr>
          </w:p>
          <w:p w:rsidR="00971612" w:rsidRDefault="00971612">
            <w:pPr>
              <w:widowControl w:val="0"/>
              <w:jc w:val="both"/>
              <w:rPr>
                <w:szCs w:val="24"/>
              </w:rPr>
            </w:pPr>
          </w:p>
        </w:tc>
      </w:tr>
      <w:tr w:rsidR="00971612">
        <w:tc>
          <w:tcPr>
            <w:tcW w:w="704" w:type="dxa"/>
            <w:tcBorders>
              <w:top w:val="single" w:sz="4" w:space="0" w:color="000000"/>
              <w:left w:val="single" w:sz="4" w:space="0" w:color="000000"/>
              <w:bottom w:val="single" w:sz="4" w:space="0" w:color="000000"/>
              <w:right w:val="single" w:sz="4" w:space="0" w:color="000000"/>
            </w:tcBorders>
          </w:tcPr>
          <w:p w:rsidR="00971612" w:rsidRDefault="00F174C4">
            <w:pPr>
              <w:widowControl w:val="0"/>
              <w:rPr>
                <w:szCs w:val="24"/>
              </w:rPr>
            </w:pPr>
            <w:r>
              <w:rPr>
                <w:szCs w:val="24"/>
              </w:rPr>
              <w:lastRenderedPageBreak/>
              <w:t>1.1.</w:t>
            </w:r>
            <w:r>
              <w:rPr>
                <w:szCs w:val="24"/>
              </w:rPr>
              <w:t>7</w:t>
            </w:r>
          </w:p>
        </w:tc>
        <w:tc>
          <w:tcPr>
            <w:tcW w:w="3807" w:type="dxa"/>
            <w:tcBorders>
              <w:top w:val="single" w:sz="4" w:space="0" w:color="000000"/>
              <w:left w:val="single" w:sz="4" w:space="0" w:color="000000"/>
              <w:bottom w:val="single" w:sz="4" w:space="0" w:color="000000"/>
              <w:right w:val="single" w:sz="4" w:space="0" w:color="000000"/>
            </w:tcBorders>
          </w:tcPr>
          <w:p w:rsidR="00971612" w:rsidRDefault="00F174C4">
            <w:pPr>
              <w:widowControl w:val="0"/>
              <w:jc w:val="both"/>
              <w:rPr>
                <w:szCs w:val="24"/>
              </w:rPr>
            </w:pPr>
            <w:r>
              <w:rPr>
                <w:color w:val="000000"/>
                <w:szCs w:val="24"/>
              </w:rPr>
              <w:t xml:space="preserve">Tiekėjo bendros vidutinės metinės pajamos iš </w:t>
            </w:r>
            <w:r>
              <w:rPr>
                <w:color w:val="000000"/>
                <w:szCs w:val="24"/>
              </w:rPr>
              <w:t>saulės elektrinių įrengimo veiklos per paskutinius 3 (trejus) metus</w:t>
            </w:r>
            <w:r>
              <w:t xml:space="preserve"> </w:t>
            </w:r>
            <w:r>
              <w:rPr>
                <w:szCs w:val="24"/>
              </w:rPr>
              <w:t xml:space="preserve"> arba per laiką nuo tiekėjo įregistravimo dienos (jeigu tiekėjas vykdė veiklą mažiau nei 3 (trejus) metus) ne mažesnės kaip 1,5 pasiūlymo vertės be PVM.</w:t>
            </w:r>
          </w:p>
        </w:tc>
        <w:tc>
          <w:tcPr>
            <w:tcW w:w="5407" w:type="dxa"/>
            <w:tcBorders>
              <w:top w:val="single" w:sz="4" w:space="0" w:color="000000"/>
              <w:left w:val="single" w:sz="4" w:space="0" w:color="000000"/>
              <w:bottom w:val="single" w:sz="4" w:space="0" w:color="000000"/>
              <w:right w:val="single" w:sz="4" w:space="0" w:color="000000"/>
            </w:tcBorders>
          </w:tcPr>
          <w:p w:rsidR="00971612" w:rsidRDefault="00F174C4">
            <w:pPr>
              <w:widowControl w:val="0"/>
              <w:jc w:val="both"/>
            </w:pPr>
            <w:r>
              <w:rPr>
                <w:color w:val="000000"/>
                <w:szCs w:val="24"/>
              </w:rPr>
              <w:t xml:space="preserve">Pateikiama tiekėjo patvirtintų pelno / nuostolio ataskaitų kopijos </w:t>
            </w:r>
            <w:r>
              <w:rPr>
                <w:color w:val="000000"/>
                <w:szCs w:val="24"/>
              </w:rPr>
              <w:t>IR</w:t>
            </w:r>
            <w:r>
              <w:rPr>
                <w:color w:val="000000"/>
                <w:szCs w:val="24"/>
              </w:rPr>
              <w:t xml:space="preserve"> buhalterinės pažymos, detalizuojančios įmonės pajamas iš saulės elektrinių diegimo. Atitikties šiame punkte nurodytam kvalifikaciniam reikalavimui atskaitos taškas yra pagal tiekėjo pask</w:t>
            </w:r>
            <w:r>
              <w:rPr>
                <w:color w:val="000000"/>
                <w:szCs w:val="24"/>
              </w:rPr>
              <w:t>utinius patvirtint</w:t>
            </w:r>
            <w:r>
              <w:rPr>
                <w:color w:val="000000"/>
                <w:szCs w:val="24"/>
              </w:rPr>
              <w:t>us</w:t>
            </w:r>
            <w:r>
              <w:rPr>
                <w:color w:val="000000"/>
                <w:szCs w:val="24"/>
              </w:rPr>
              <w:t xml:space="preserve"> ir viešajame registre įregistruot</w:t>
            </w:r>
            <w:r>
              <w:rPr>
                <w:color w:val="000000"/>
                <w:szCs w:val="24"/>
              </w:rPr>
              <w:t>us finansinės atskaitomybės dokumentus, t. y. jei teikėjo finansinė atskaitomybė už 2021 m. iki pasiūlymo pateikimo dienos nebus patvirtinta ir įregistruota viešajame registre, šiame kvalifikaciniame re</w:t>
            </w:r>
            <w:r>
              <w:rPr>
                <w:color w:val="000000"/>
                <w:szCs w:val="24"/>
              </w:rPr>
              <w:t>ikalavime nurodyti rodikliai bus vertinami pagal 2020 m., 2019 m. ir 2018 m. finansinės atskaitomybės dokumentus.</w:t>
            </w:r>
          </w:p>
        </w:tc>
      </w:tr>
      <w:tr w:rsidR="00971612">
        <w:tc>
          <w:tcPr>
            <w:tcW w:w="704" w:type="dxa"/>
            <w:tcBorders>
              <w:top w:val="single" w:sz="4" w:space="0" w:color="000000"/>
              <w:left w:val="single" w:sz="4" w:space="0" w:color="000000"/>
              <w:bottom w:val="single" w:sz="4" w:space="0" w:color="000000"/>
              <w:right w:val="single" w:sz="4" w:space="0" w:color="000000"/>
            </w:tcBorders>
          </w:tcPr>
          <w:p w:rsidR="00971612" w:rsidRDefault="00F174C4">
            <w:pPr>
              <w:widowControl w:val="0"/>
              <w:rPr>
                <w:szCs w:val="24"/>
              </w:rPr>
            </w:pPr>
            <w:r>
              <w:rPr>
                <w:szCs w:val="24"/>
              </w:rPr>
              <w:t>1.1.</w:t>
            </w:r>
            <w:r>
              <w:rPr>
                <w:szCs w:val="24"/>
              </w:rPr>
              <w:t>8</w:t>
            </w:r>
          </w:p>
        </w:tc>
        <w:tc>
          <w:tcPr>
            <w:tcW w:w="3807" w:type="dxa"/>
            <w:tcBorders>
              <w:top w:val="single" w:sz="4" w:space="0" w:color="000000"/>
              <w:left w:val="single" w:sz="4" w:space="0" w:color="000000"/>
              <w:bottom w:val="single" w:sz="4" w:space="0" w:color="000000"/>
              <w:right w:val="single" w:sz="4" w:space="0" w:color="000000"/>
            </w:tcBorders>
          </w:tcPr>
          <w:p w:rsidR="00971612" w:rsidRDefault="00F174C4">
            <w:pPr>
              <w:widowControl w:val="0"/>
              <w:jc w:val="both"/>
              <w:rPr>
                <w:szCs w:val="24"/>
              </w:rPr>
            </w:pPr>
            <w:r>
              <w:rPr>
                <w:szCs w:val="24"/>
                <w:lang w:eastAsia="lt-LT"/>
              </w:rPr>
              <w:t>Kritinio likvidumo koeficiento reikšmė – pagal paskutinių finansinių metų finansinės atskaitomybės duomenis – ne mažesnė nei 0,7. Verti</w:t>
            </w:r>
            <w:r>
              <w:rPr>
                <w:szCs w:val="24"/>
                <w:lang w:eastAsia="lt-LT"/>
              </w:rPr>
              <w:t>namas trumpalaikio turto atėmus atsargas santykis su trumpalaikiais įsipareigojimais:</w:t>
            </w:r>
          </w:p>
          <w:p w:rsidR="00971612" w:rsidRDefault="00F174C4">
            <w:pPr>
              <w:widowControl w:val="0"/>
              <w:jc w:val="both"/>
              <w:rPr>
                <w:szCs w:val="24"/>
              </w:rPr>
            </w:pPr>
            <w:r>
              <w:rPr>
                <w:i/>
                <w:szCs w:val="24"/>
                <w:lang w:eastAsia="lt-LT"/>
              </w:rPr>
              <w:t>Kritinio likvidumo koeficientas = (Trumpalaikis turtas – Atsargos) ÷ Trumpalaikiai įsipareigojimai.</w:t>
            </w:r>
          </w:p>
        </w:tc>
        <w:tc>
          <w:tcPr>
            <w:tcW w:w="5407" w:type="dxa"/>
            <w:tcBorders>
              <w:top w:val="single" w:sz="4" w:space="0" w:color="000000"/>
              <w:left w:val="single" w:sz="4" w:space="0" w:color="000000"/>
              <w:bottom w:val="single" w:sz="4" w:space="0" w:color="000000"/>
              <w:right w:val="single" w:sz="4" w:space="0" w:color="000000"/>
            </w:tcBorders>
          </w:tcPr>
          <w:p w:rsidR="00971612" w:rsidRDefault="00F174C4">
            <w:pPr>
              <w:widowControl w:val="0"/>
              <w:jc w:val="both"/>
              <w:rPr>
                <w:szCs w:val="24"/>
              </w:rPr>
            </w:pPr>
            <w:r>
              <w:rPr>
                <w:szCs w:val="24"/>
              </w:rPr>
              <w:t>Pateikiama tiekėjo</w:t>
            </w:r>
            <w:r>
              <w:rPr>
                <w:szCs w:val="24"/>
                <w:lang w:eastAsia="lt-LT"/>
              </w:rPr>
              <w:t xml:space="preserve"> vadovo ir ūkio subjekto vyriausiojo buhalterio (buh</w:t>
            </w:r>
            <w:r>
              <w:rPr>
                <w:szCs w:val="24"/>
                <w:lang w:eastAsia="lt-LT"/>
              </w:rPr>
              <w:t xml:space="preserve">alterio) arba kito asmens, galinčio tvarkyti ūkio subjekto buhalterinę apskaitą pagal teisės aktus, </w:t>
            </w:r>
            <w:r>
              <w:rPr>
                <w:szCs w:val="24"/>
                <w:lang w:eastAsia="lt-LT"/>
              </w:rPr>
              <w:t>PASIRAŠYTA</w:t>
            </w:r>
            <w:r>
              <w:rPr>
                <w:szCs w:val="24"/>
                <w:lang w:eastAsia="lt-LT"/>
              </w:rPr>
              <w:t xml:space="preserve"> deklaracija apie einamojo koeficiento reikšmės paskaičiavimą ir </w:t>
            </w:r>
            <w:r>
              <w:rPr>
                <w:bCs/>
                <w:szCs w:val="24"/>
                <w:lang w:eastAsia="lt-LT"/>
              </w:rPr>
              <w:t>paskutinių finansinių metų ūkio subjekto finansinių ataskaitų rinkinys su auditor</w:t>
            </w:r>
            <w:r>
              <w:rPr>
                <w:bCs/>
                <w:szCs w:val="24"/>
                <w:lang w:eastAsia="lt-LT"/>
              </w:rPr>
              <w:t>iaus išvada (tais atvejais, kai auditas atliktas).</w:t>
            </w:r>
          </w:p>
        </w:tc>
      </w:tr>
      <w:tr w:rsidR="00971612">
        <w:tc>
          <w:tcPr>
            <w:tcW w:w="704" w:type="dxa"/>
            <w:tcBorders>
              <w:top w:val="single" w:sz="4" w:space="0" w:color="000000"/>
              <w:left w:val="single" w:sz="4" w:space="0" w:color="000000"/>
              <w:bottom w:val="single" w:sz="4" w:space="0" w:color="000000"/>
              <w:right w:val="single" w:sz="4" w:space="0" w:color="000000"/>
            </w:tcBorders>
          </w:tcPr>
          <w:p w:rsidR="00971612" w:rsidRDefault="00F174C4">
            <w:pPr>
              <w:widowControl w:val="0"/>
              <w:rPr>
                <w:szCs w:val="24"/>
              </w:rPr>
            </w:pPr>
            <w:r>
              <w:rPr>
                <w:szCs w:val="24"/>
              </w:rPr>
              <w:t>1.1.</w:t>
            </w:r>
            <w:r>
              <w:rPr>
                <w:szCs w:val="24"/>
              </w:rPr>
              <w:t>9</w:t>
            </w:r>
          </w:p>
        </w:tc>
        <w:tc>
          <w:tcPr>
            <w:tcW w:w="3807" w:type="dxa"/>
            <w:tcBorders>
              <w:top w:val="single" w:sz="4" w:space="0" w:color="000000"/>
              <w:left w:val="single" w:sz="4" w:space="0" w:color="000000"/>
              <w:bottom w:val="single" w:sz="4" w:space="0" w:color="000000"/>
              <w:right w:val="single" w:sz="4" w:space="0" w:color="000000"/>
            </w:tcBorders>
          </w:tcPr>
          <w:p w:rsidR="00971612" w:rsidRDefault="00F174C4">
            <w:pPr>
              <w:widowControl w:val="0"/>
              <w:jc w:val="both"/>
            </w:pPr>
            <w:r>
              <w:t xml:space="preserve">Tiekėjas per pastaruosius 3 (tris) metus arba per laiką nuo tiekėjo įregistravimo dienos (jeigu tiekėjas vykdė veiklą mažiau nei 3 (tris) metus) turi būti pilnai užbaigęs ir perdavęs užsakovams ne mažiau kaip </w:t>
            </w:r>
            <w:r>
              <w:t>1</w:t>
            </w:r>
            <w:r>
              <w:t xml:space="preserve"> (</w:t>
            </w:r>
            <w:r>
              <w:t>vieną</w:t>
            </w:r>
            <w:r>
              <w:t>) didesn</w:t>
            </w:r>
            <w:r>
              <w:t>ė</w:t>
            </w:r>
            <w:r>
              <w:t xml:space="preserve">s nei </w:t>
            </w:r>
            <w:r>
              <w:t>204</w:t>
            </w:r>
            <w:r>
              <w:t xml:space="preserve"> </w:t>
            </w:r>
            <w:proofErr w:type="spellStart"/>
            <w:r>
              <w:t>kWp</w:t>
            </w:r>
            <w:proofErr w:type="spellEnd"/>
            <w:r>
              <w:t xml:space="preserve"> galios saulės el</w:t>
            </w:r>
            <w:r>
              <w:t>ektrin</w:t>
            </w:r>
            <w:r>
              <w:t>ę</w:t>
            </w:r>
            <w:r>
              <w:t xml:space="preserve"> arba dvi saulės elektrines, kurių bendra galia siektų 204 kW, ir kiekviena atskirai būtų ne mažesnės nei 100 kW galios.</w:t>
            </w:r>
          </w:p>
        </w:tc>
        <w:tc>
          <w:tcPr>
            <w:tcW w:w="5407" w:type="dxa"/>
            <w:tcBorders>
              <w:top w:val="single" w:sz="4" w:space="0" w:color="000000"/>
              <w:left w:val="single" w:sz="4" w:space="0" w:color="000000"/>
              <w:bottom w:val="single" w:sz="4" w:space="0" w:color="000000"/>
              <w:right w:val="single" w:sz="4" w:space="0" w:color="000000"/>
            </w:tcBorders>
          </w:tcPr>
          <w:p w:rsidR="00971612" w:rsidRDefault="00F174C4">
            <w:pPr>
              <w:widowControl w:val="0"/>
              <w:jc w:val="both"/>
            </w:pPr>
            <w:r>
              <w:t>Per pastaruosius 3 (trejus) metus arba per laiką nuo tiekėjo įregistravimo dienos (jeigu tiekėjas vykdė veiklą mažiau nei 3 (tre</w:t>
            </w:r>
            <w:r>
              <w:t>jus) metus) įvykdytų saulės elektrinių įrengimo sutarčių sąrašas, kuriame turi būti nurodyta: sutarties pavadinimas, sutarties objektas ir trumpas aprašymas (įskaitant elektrinės galią), sutarties sudarymo ir įvykdymo data (mėnesių tikslumu). Sutarčių sąra</w:t>
            </w:r>
            <w:r>
              <w:t>šas turi būti patvirtintas tiekėjo vadovo (arba jo įgalioto asmens) parašu. Taip pat turi būti pateikiami sąraše nurodytoms elektrinėms išduotų leidimų gaminti elektros energiją kopijos.</w:t>
            </w:r>
          </w:p>
        </w:tc>
      </w:tr>
    </w:tbl>
    <w:p w:rsidR="00971612" w:rsidRDefault="00971612">
      <w:pPr>
        <w:rPr>
          <w:szCs w:val="24"/>
        </w:rPr>
      </w:pPr>
    </w:p>
    <w:p w:rsidR="00971612" w:rsidRDefault="00F174C4">
      <w:pPr>
        <w:jc w:val="both"/>
        <w:rPr>
          <w:b/>
          <w:bCs/>
          <w:szCs w:val="24"/>
        </w:rPr>
      </w:pPr>
      <w:r>
        <w:rPr>
          <w:b/>
          <w:bCs/>
          <w:szCs w:val="24"/>
        </w:rPr>
        <w:t>* Pastabos:</w:t>
      </w:r>
    </w:p>
    <w:p w:rsidR="00971612" w:rsidRDefault="00F174C4">
      <w:pPr>
        <w:jc w:val="both"/>
      </w:pPr>
      <w:r>
        <w:rPr>
          <w:szCs w:val="24"/>
        </w:rPr>
        <w:t xml:space="preserve">1) </w:t>
      </w:r>
      <w:r>
        <w:rPr>
          <w:b/>
          <w:bCs/>
          <w:szCs w:val="24"/>
        </w:rPr>
        <w:t>1.1.1 - 1.1.</w:t>
      </w:r>
      <w:r>
        <w:rPr>
          <w:b/>
          <w:bCs/>
          <w:szCs w:val="24"/>
        </w:rPr>
        <w:t>2</w:t>
      </w:r>
      <w:r>
        <w:rPr>
          <w:szCs w:val="24"/>
        </w:rPr>
        <w:t xml:space="preserve"> punktuose nurodyti dokumentai, turi bū</w:t>
      </w:r>
      <w:r>
        <w:rPr>
          <w:szCs w:val="24"/>
        </w:rPr>
        <w:t>ti išduoti ne anksčiau kaip 60 dienų iki pasiūlymų pateikimo termino pabaigos. Jei dokumentai išduoti anksčiau, tačiau jų galiojimo terminas ilgesnis nei pasiūlymų pateikimo terminas, toks dokumentas yra priimtinas.</w:t>
      </w:r>
    </w:p>
    <w:p w:rsidR="00971612" w:rsidRDefault="00F174C4">
      <w:pPr>
        <w:jc w:val="both"/>
        <w:rPr>
          <w:szCs w:val="24"/>
        </w:rPr>
      </w:pPr>
      <w:r>
        <w:rPr>
          <w:szCs w:val="24"/>
        </w:rPr>
        <w:t>2) jeigu tiekėjas negali pateikti nurody</w:t>
      </w:r>
      <w:r>
        <w:rPr>
          <w:szCs w:val="24"/>
        </w:rPr>
        <w:t>tų dokumentų, nes atitinkamoje šalyje tokie dokumentai neišduodami arba toje šalyje išduodami dokumentai neapima visų keliamų klausimų – pateikiama priesaikos deklaracija arba oficiali tiekėjo deklaracija.</w:t>
      </w:r>
    </w:p>
    <w:p w:rsidR="00971612" w:rsidRDefault="00971612">
      <w:pPr>
        <w:jc w:val="both"/>
        <w:rPr>
          <w:szCs w:val="24"/>
        </w:rPr>
      </w:pPr>
    </w:p>
    <w:p w:rsidR="00971612" w:rsidRDefault="00F174C4">
      <w:pPr>
        <w:jc w:val="both"/>
      </w:pPr>
      <w:r>
        <w:rPr>
          <w:szCs w:val="24"/>
        </w:rPr>
        <w:lastRenderedPageBreak/>
        <w:t xml:space="preserve">3.2. Jei bendrą pasiūlymą pateikia ūkio subjektų </w:t>
      </w:r>
      <w:r>
        <w:rPr>
          <w:szCs w:val="24"/>
        </w:rPr>
        <w:t xml:space="preserve">grupė, šių konkurso sąlygų </w:t>
      </w:r>
      <w:r>
        <w:rPr>
          <w:b/>
          <w:bCs/>
          <w:szCs w:val="24"/>
        </w:rPr>
        <w:t>1.1.1 – 1.1.</w:t>
      </w:r>
      <w:r>
        <w:rPr>
          <w:b/>
          <w:bCs/>
          <w:szCs w:val="24"/>
        </w:rPr>
        <w:t>2</w:t>
      </w:r>
      <w:r>
        <w:rPr>
          <w:b/>
          <w:bCs/>
          <w:szCs w:val="24"/>
        </w:rPr>
        <w:t xml:space="preserve"> </w:t>
      </w:r>
      <w:r>
        <w:rPr>
          <w:szCs w:val="24"/>
        </w:rPr>
        <w:t xml:space="preserve">punktuose nustatytus kvalifikacijos reikalavimus turi atitikti ir pateikti nurodytus dokumentus kiekvienas ūkio subjektų grupės narys atskirai, </w:t>
      </w:r>
      <w:r>
        <w:rPr>
          <w:b/>
          <w:bCs/>
          <w:szCs w:val="24"/>
        </w:rPr>
        <w:t>1.1.</w:t>
      </w:r>
      <w:r>
        <w:rPr>
          <w:b/>
          <w:bCs/>
          <w:szCs w:val="24"/>
        </w:rPr>
        <w:t>3</w:t>
      </w:r>
      <w:r>
        <w:rPr>
          <w:b/>
          <w:bCs/>
          <w:szCs w:val="24"/>
        </w:rPr>
        <w:t xml:space="preserve">. - 1.1.6. </w:t>
      </w:r>
      <w:r>
        <w:rPr>
          <w:szCs w:val="24"/>
        </w:rPr>
        <w:t>punk</w:t>
      </w:r>
      <w:r>
        <w:rPr>
          <w:szCs w:val="24"/>
        </w:rPr>
        <w:t>tuose</w:t>
      </w:r>
      <w:r>
        <w:rPr>
          <w:szCs w:val="24"/>
        </w:rPr>
        <w:t xml:space="preserve"> nustatytus reikalavimus turi atitikti tie ūki</w:t>
      </w:r>
      <w:r>
        <w:rPr>
          <w:szCs w:val="24"/>
        </w:rPr>
        <w:t xml:space="preserve">o subjektų grupės nariai, kurie bus atsakingi už šių darbų vykdymą,, </w:t>
      </w:r>
      <w:r>
        <w:rPr>
          <w:b/>
          <w:bCs/>
          <w:szCs w:val="24"/>
        </w:rPr>
        <w:t>1.1.</w:t>
      </w:r>
      <w:r>
        <w:rPr>
          <w:b/>
          <w:bCs/>
          <w:szCs w:val="24"/>
        </w:rPr>
        <w:t>7</w:t>
      </w:r>
      <w:r>
        <w:rPr>
          <w:szCs w:val="24"/>
        </w:rPr>
        <w:t xml:space="preserve"> punkte nustatytus reikalavimus turi atitikti visi ūkio subjektų grupės nariai kartu (</w:t>
      </w:r>
      <w:proofErr w:type="spellStart"/>
      <w:r>
        <w:rPr>
          <w:szCs w:val="24"/>
        </w:rPr>
        <w:t>pajėgumai</w:t>
      </w:r>
      <w:proofErr w:type="spellEnd"/>
      <w:r>
        <w:rPr>
          <w:szCs w:val="24"/>
        </w:rPr>
        <w:t xml:space="preserve"> sumuojami), </w:t>
      </w:r>
      <w:r>
        <w:rPr>
          <w:b/>
          <w:bCs/>
          <w:szCs w:val="24"/>
        </w:rPr>
        <w:t>1.1.</w:t>
      </w:r>
      <w:r>
        <w:rPr>
          <w:b/>
          <w:bCs/>
          <w:szCs w:val="24"/>
        </w:rPr>
        <w:t>8</w:t>
      </w:r>
      <w:r>
        <w:rPr>
          <w:b/>
          <w:bCs/>
          <w:szCs w:val="24"/>
        </w:rPr>
        <w:t xml:space="preserve"> </w:t>
      </w:r>
      <w:r>
        <w:rPr>
          <w:szCs w:val="24"/>
        </w:rPr>
        <w:t xml:space="preserve">punkte nustatytus reikalavimus turi atitikti </w:t>
      </w:r>
      <w:r>
        <w:rPr>
          <w:szCs w:val="24"/>
        </w:rPr>
        <w:t>bent vienas ūkio subjek</w:t>
      </w:r>
      <w:r>
        <w:rPr>
          <w:szCs w:val="24"/>
        </w:rPr>
        <w:t>tų grupės narys,</w:t>
      </w:r>
      <w:r>
        <w:rPr>
          <w:szCs w:val="24"/>
        </w:rPr>
        <w:t xml:space="preserve"> </w:t>
      </w:r>
      <w:r>
        <w:rPr>
          <w:b/>
          <w:bCs/>
          <w:szCs w:val="24"/>
        </w:rPr>
        <w:t>1.1.</w:t>
      </w:r>
      <w:r>
        <w:rPr>
          <w:b/>
          <w:bCs/>
          <w:szCs w:val="24"/>
        </w:rPr>
        <w:t>9</w:t>
      </w:r>
      <w:r>
        <w:rPr>
          <w:szCs w:val="24"/>
        </w:rPr>
        <w:t xml:space="preserve"> punkte nustatytus reikalavimus turi atitikti visi ūkio subjektų grupės nariai kartu (</w:t>
      </w:r>
      <w:proofErr w:type="spellStart"/>
      <w:r>
        <w:rPr>
          <w:szCs w:val="24"/>
        </w:rPr>
        <w:t>pajėgumai</w:t>
      </w:r>
      <w:proofErr w:type="spellEnd"/>
      <w:r>
        <w:rPr>
          <w:szCs w:val="24"/>
        </w:rPr>
        <w:t xml:space="preserve"> sumuojami, atsižvelgia</w:t>
      </w:r>
      <w:r>
        <w:rPr>
          <w:szCs w:val="24"/>
        </w:rPr>
        <w:t>nt</w:t>
      </w:r>
      <w:r>
        <w:rPr>
          <w:szCs w:val="24"/>
        </w:rPr>
        <w:t xml:space="preserve"> į atskirų ūkio subjektų prisiimtus įsipareigojimus). </w:t>
      </w:r>
    </w:p>
    <w:p w:rsidR="00971612" w:rsidRDefault="00F174C4">
      <w:pPr>
        <w:jc w:val="both"/>
      </w:pPr>
      <w:r>
        <w:t>3.3. Tiekėjo pasiūlymas atmetamas, jeigu apie nustatytų rei</w:t>
      </w:r>
      <w:r>
        <w:t>kalavimų atitikimą jis pateikė melagingą informaciją, kurią Užsakovas gali įrodyti bet kokiomis teisėtomis priemonėmis.</w:t>
      </w:r>
    </w:p>
    <w:p w:rsidR="00971612" w:rsidRDefault="00F174C4">
      <w:pPr>
        <w:jc w:val="both"/>
      </w:pPr>
      <w:r>
        <w:t xml:space="preserve">3.4. Jei Pirkimo procedūrose dalyvauja ūkio subjektų grupė, ji pateikia jungtinės veiklos sutartį arba tinkamai patvirtintą jos kopiją. </w:t>
      </w:r>
      <w:r>
        <w:t>Jungtinės veiklos sutartyje turi būti nurodyti kiekvienos šios sutarties šalies įsipareigojimai vykdant numatomą su Užsakovu sudaryti pirkimo sutartį, šių įsipareigojimų vertės dalis, įeinanti į bendrą pirkimo sutarties vertę. Jungtinės veiklos sutartis tu</w:t>
      </w:r>
      <w:r>
        <w:t>ri numatyti solidarią visų šios sutarties šalių atsakomybę už prievolių Užsakovui nevykdymą. Taip pat jungtinės veiklos sutartyje turi būti numatyta, kuris asmuo atstovauja ūkio subjektų grupei (su kuo Užsakovas turėtų bendrauti pasiūlymo vertinimo metu ky</w:t>
      </w:r>
      <w:r>
        <w:t>lančiais klausimais ir teikti su pasiūlymo įvertinimu susijusią informaciją, kuriam rangovui suteikti įgaliojimai pateikti pasiūlymą, jį pasirašyti, sudaryti sutartį).</w:t>
      </w:r>
    </w:p>
    <w:p w:rsidR="00971612" w:rsidRDefault="00F174C4">
      <w:pPr>
        <w:jc w:val="both"/>
      </w:pPr>
      <w:r>
        <w:t>3.5 Jei Tiekėjas Pirkimo procedūrose dalyvauja pasitelkdamas subtiekėją/subrangovą, Tiekėjas apie tai privalo nurodyti savo pasiūlyme (4 PRIEDAS). Tiekėjas atsako Užsakovui už Tiekėjo pasitelktų subrangovų/subtiekėjų prievolių neįvykdymą arba netinkamą vyk</w:t>
      </w:r>
      <w:r>
        <w:t xml:space="preserve">dymą. </w:t>
      </w:r>
    </w:p>
    <w:p w:rsidR="00971612" w:rsidRDefault="00F174C4">
      <w:pPr>
        <w:jc w:val="both"/>
      </w:pPr>
      <w:r>
        <w:rPr>
          <w:szCs w:val="24"/>
        </w:rPr>
        <w:t xml:space="preserve">3.6. </w:t>
      </w:r>
      <w:r>
        <w:rPr>
          <w:sz w:val="23"/>
        </w:rPr>
        <w:t xml:space="preserve">Pasiūlymų galiojimas užtikrinamas </w:t>
      </w:r>
      <w:r>
        <w:rPr>
          <w:rFonts w:eastAsia="Calibri"/>
          <w:color w:val="000000"/>
          <w:sz w:val="23"/>
          <w:szCs w:val="24"/>
        </w:rPr>
        <w:t>10000</w:t>
      </w:r>
      <w:r>
        <w:rPr>
          <w:sz w:val="23"/>
        </w:rPr>
        <w:t xml:space="preserve"> (</w:t>
      </w:r>
      <w:r>
        <w:rPr>
          <w:rFonts w:eastAsia="Calibri"/>
          <w:color w:val="000000"/>
          <w:sz w:val="23"/>
          <w:szCs w:val="24"/>
        </w:rPr>
        <w:t>dešimties</w:t>
      </w:r>
      <w:r>
        <w:rPr>
          <w:sz w:val="23"/>
        </w:rPr>
        <w:t xml:space="preserve"> tūkstančių) </w:t>
      </w:r>
      <w:proofErr w:type="spellStart"/>
      <w:r>
        <w:rPr>
          <w:sz w:val="23"/>
        </w:rPr>
        <w:t>Eur</w:t>
      </w:r>
      <w:proofErr w:type="spellEnd"/>
      <w:r>
        <w:rPr>
          <w:sz w:val="23"/>
        </w:rPr>
        <w:t xml:space="preserve"> užstatu arba banko/draudimo bendrovės garantija/laidavimu nurodytai sumai. Užstatas pervedamas į Pirkėjo banko sąskaitą Nr. </w:t>
      </w:r>
      <w:r w:rsidRPr="00F174C4">
        <w:t>LT24 7044 0600 0776 7620</w:t>
      </w:r>
      <w:r>
        <w:rPr>
          <w:rFonts w:eastAsia="Calibri"/>
          <w:color w:val="000000"/>
          <w:sz w:val="23"/>
          <w:szCs w:val="24"/>
        </w:rPr>
        <w:t>, esančią banke AB SEB bankas</w:t>
      </w:r>
      <w:r>
        <w:rPr>
          <w:sz w:val="23"/>
        </w:rPr>
        <w:t xml:space="preserve"> iki pasiūlymų pateikimo dienos arba banko/draudimo bendrovės garantas/laidavimo raštas pateikiamas kartu su pasiūlymu. Tiekėjui nelaimėjus konkurso, jo pasiūlymo galiojimo užtikrinimo suma/garantas/laidavimo raštas bus grąžinti. </w:t>
      </w:r>
    </w:p>
    <w:p w:rsidR="00971612" w:rsidRDefault="00F174C4">
      <w:pPr>
        <w:pStyle w:val="Heading1"/>
        <w:jc w:val="center"/>
        <w:rPr>
          <w:rFonts w:ascii="Times New Roman" w:hAnsi="Times New Roman" w:cs="Times New Roman"/>
          <w:b/>
          <w:bCs/>
          <w:color w:val="auto"/>
          <w:sz w:val="24"/>
          <w:szCs w:val="24"/>
        </w:rPr>
      </w:pPr>
      <w:bookmarkStart w:id="4" w:name="_Toc48033372"/>
      <w:r>
        <w:rPr>
          <w:rFonts w:ascii="Times New Roman" w:hAnsi="Times New Roman" w:cs="Times New Roman"/>
          <w:b/>
          <w:bCs/>
          <w:color w:val="auto"/>
          <w:sz w:val="24"/>
          <w:szCs w:val="24"/>
        </w:rPr>
        <w:t>4. PASIŪLYMŲ RENGI</w:t>
      </w:r>
      <w:r>
        <w:rPr>
          <w:rFonts w:ascii="Times New Roman" w:hAnsi="Times New Roman" w:cs="Times New Roman"/>
          <w:b/>
          <w:bCs/>
          <w:color w:val="auto"/>
          <w:sz w:val="24"/>
          <w:szCs w:val="24"/>
        </w:rPr>
        <w:t>MAS, PATEIKIMAS, KEITIMAS</w:t>
      </w:r>
      <w:bookmarkEnd w:id="4"/>
    </w:p>
    <w:p w:rsidR="00971612" w:rsidRDefault="00971612">
      <w:pPr>
        <w:pStyle w:val="Default"/>
        <w:jc w:val="both"/>
      </w:pPr>
    </w:p>
    <w:p w:rsidR="00971612" w:rsidRDefault="00F174C4">
      <w:pPr>
        <w:pStyle w:val="Default"/>
        <w:spacing w:after="27"/>
        <w:jc w:val="both"/>
      </w:pPr>
      <w:r>
        <w:t>4.1. Pateikdamas pasiūlymą tiekėjas sutinka su šiomis konkurso sąlygomis ir patvirtina, kad jo pasiūlyme pateikta informacija yra teisinga ir apima viską, ko reikia tinkamam Pirkimo sutarties įvykdymui.</w:t>
      </w:r>
    </w:p>
    <w:p w:rsidR="00971612" w:rsidRDefault="00F174C4">
      <w:pPr>
        <w:pStyle w:val="Default"/>
        <w:spacing w:after="27"/>
        <w:jc w:val="both"/>
      </w:pPr>
      <w:r>
        <w:t xml:space="preserve">4.2. Pasiūlymas turi būti </w:t>
      </w:r>
      <w:r>
        <w:t>pateikiam</w:t>
      </w:r>
      <w:r>
        <w:t xml:space="preserve">as el. paštu </w:t>
      </w:r>
      <w:hyperlink r:id="rId7">
        <w:r>
          <w:rPr>
            <w:rStyle w:val="Internetosaitas"/>
            <w:color w:val="222222"/>
          </w:rPr>
          <w:t>agne@akvarcas.lt</w:t>
        </w:r>
      </w:hyperlink>
      <w:r>
        <w:rPr>
          <w:color w:val="222222"/>
        </w:rPr>
        <w:t xml:space="preserve"> </w:t>
      </w:r>
      <w:r>
        <w:rPr>
          <w:color w:val="222222"/>
        </w:rPr>
        <w:t>arba</w:t>
      </w:r>
      <w:r>
        <w:rPr>
          <w:color w:val="222222"/>
        </w:rPr>
        <w:t xml:space="preserve"> pateikiant popierinį variantą adresu Troškūnų g. 5, Anykščiai. Jei tiekėjo teikiamo pasiūlymo turinys yra didelės apimties ir jo neįmanoma pateikti el. paštu, tiekėjas teikia pasiūlymą tik popierine forma adresu Troškūnų g. 5, Anykščiai. </w:t>
      </w:r>
      <w:r>
        <w:rPr>
          <w:color w:val="222222"/>
        </w:rPr>
        <w:t>Jei pasiūlymas yr</w:t>
      </w:r>
      <w:r>
        <w:rPr>
          <w:color w:val="222222"/>
        </w:rPr>
        <w:t xml:space="preserve">a teikiamas tik popieriniu variantu, jis turi būti pristatytas Užsakovui ne vėliau, kaip 4.8 punkte numatytu terminu. Jei dėl pašto, kurjerio tarnybos ar kitų aplinkybių pasiūlymas bus gautas vėlesniu laiku, jis nebus priimamas. </w:t>
      </w:r>
    </w:p>
    <w:p w:rsidR="00971612" w:rsidRDefault="00F174C4">
      <w:pPr>
        <w:pStyle w:val="Default"/>
        <w:spacing w:after="27"/>
        <w:jc w:val="both"/>
      </w:pPr>
      <w:r>
        <w:t>4.3. Tiekėjo pasiūlymas be</w:t>
      </w:r>
      <w:r>
        <w:t>i kita korespondencija pateikiama lietuvių kalba, techniniai dokumentai apie įrangą gali būti pateikiami anglų kalba.</w:t>
      </w:r>
    </w:p>
    <w:p w:rsidR="00971612" w:rsidRDefault="00F174C4">
      <w:pPr>
        <w:pStyle w:val="Default"/>
        <w:spacing w:after="27"/>
        <w:jc w:val="both"/>
      </w:pPr>
      <w:r>
        <w:t>4.4. Pasiūlymą sudaro tiekėjo raštu pateiktų dokumentų visuma:</w:t>
      </w:r>
    </w:p>
    <w:p w:rsidR="00971612" w:rsidRDefault="00F174C4">
      <w:pPr>
        <w:pStyle w:val="Default"/>
        <w:spacing w:after="27"/>
        <w:jc w:val="both"/>
        <w:rPr>
          <w:color w:val="auto"/>
        </w:rPr>
      </w:pPr>
      <w:r>
        <w:rPr>
          <w:color w:val="auto"/>
        </w:rPr>
        <w:t>4.4.1. užpildyta pasiūlymo forma, parengta pagal šio Pirkimo konkurso sąlyg</w:t>
      </w:r>
      <w:r>
        <w:rPr>
          <w:color w:val="auto"/>
        </w:rPr>
        <w:t xml:space="preserve">ų 4 priedą; </w:t>
      </w:r>
    </w:p>
    <w:p w:rsidR="00971612" w:rsidRDefault="00F174C4">
      <w:pPr>
        <w:pStyle w:val="Default"/>
        <w:spacing w:after="27"/>
        <w:jc w:val="both"/>
      </w:pPr>
      <w:r>
        <w:t>4.4.2. konkurso sąlygose nurodytus minimalius kvalifikacijos reikalavimus pagrindžiantys dokumentai;</w:t>
      </w:r>
    </w:p>
    <w:p w:rsidR="00971612" w:rsidRDefault="00F174C4">
      <w:pPr>
        <w:pStyle w:val="Default"/>
        <w:spacing w:after="27"/>
        <w:jc w:val="both"/>
      </w:pPr>
      <w:r>
        <w:t xml:space="preserve">4.4.3. jungtinės veiklos sutartis arba tinkamai patvirtinta jos kopija, jei bendrą pasiūlymą teikia ūkio subjektų grupė; </w:t>
      </w:r>
    </w:p>
    <w:p w:rsidR="00971612" w:rsidRDefault="00F174C4">
      <w:pPr>
        <w:pStyle w:val="Default"/>
        <w:jc w:val="both"/>
      </w:pPr>
      <w:r>
        <w:lastRenderedPageBreak/>
        <w:t>4.4.4. kita konkurso</w:t>
      </w:r>
      <w:r>
        <w:t xml:space="preserve"> sąlygose prašoma informacija ir (ar) dokumentai. </w:t>
      </w:r>
    </w:p>
    <w:p w:rsidR="00971612" w:rsidRDefault="00F174C4">
      <w:pPr>
        <w:pStyle w:val="Default"/>
        <w:jc w:val="both"/>
      </w:pPr>
      <w:r>
        <w:t>4.5. Tiekėjas gali pateikti tik vieną pasiūlymą – individualiai arba kaip ūkio subjektų grupės narys. Jei tiekėjas pateikia daugiau kaip vieną pasiūlymą arba ūkio subjektų grupės narys dalyvauja teikiant k</w:t>
      </w:r>
      <w:r>
        <w:t>elis pasiūlymus, visi tokie pasiūlymai bus atmesti.</w:t>
      </w:r>
    </w:p>
    <w:p w:rsidR="00971612" w:rsidRDefault="00F174C4">
      <w:pPr>
        <w:pStyle w:val="Default"/>
        <w:jc w:val="both"/>
      </w:pPr>
      <w:r>
        <w:t>4.6. Tiekėjas, pateikdamas pasiūlymą, turi siūlyti visą nurodytą darbų apimtį.</w:t>
      </w:r>
    </w:p>
    <w:p w:rsidR="00971612" w:rsidRDefault="00F174C4">
      <w:pPr>
        <w:pStyle w:val="Default"/>
        <w:jc w:val="both"/>
      </w:pPr>
      <w:r>
        <w:t>4.7. Tiekėjams nėra leidžiama pateikti alternatyvių pasiūlymų. Tiekėjui pateikus alternatyvų pasiūlymą, jo pasiūlymas ir alte</w:t>
      </w:r>
      <w:r>
        <w:t xml:space="preserve">rnatyvus pasiūlymas (alternatyvūs pasiūlymai) bus atmesti. </w:t>
      </w:r>
    </w:p>
    <w:p w:rsidR="00971612" w:rsidRDefault="00F174C4">
      <w:pPr>
        <w:pStyle w:val="Default"/>
        <w:jc w:val="both"/>
      </w:pPr>
      <w:r>
        <w:t xml:space="preserve">4.8. Pasiūlymas turi būti pateiktas iki </w:t>
      </w:r>
      <w:r w:rsidRPr="00F174C4">
        <w:t>202</w:t>
      </w:r>
      <w:r w:rsidRPr="00F174C4">
        <w:t>2</w:t>
      </w:r>
      <w:r w:rsidRPr="00F174C4">
        <w:t xml:space="preserve"> m. </w:t>
      </w:r>
      <w:r w:rsidRPr="00F174C4">
        <w:t>sausio</w:t>
      </w:r>
      <w:r w:rsidRPr="00F174C4">
        <w:t xml:space="preserve"> mėn. 17 d. 12</w:t>
      </w:r>
      <w:r w:rsidRPr="00F174C4">
        <w:t>:00 val</w:t>
      </w:r>
      <w:r w:rsidRPr="00F174C4">
        <w:t>.</w:t>
      </w:r>
      <w:r>
        <w:rPr>
          <w:i/>
          <w:iCs/>
        </w:rPr>
        <w:t xml:space="preserve"> </w:t>
      </w:r>
      <w:r>
        <w:t xml:space="preserve">(Lietuvos Respublikos laiku). </w:t>
      </w:r>
    </w:p>
    <w:p w:rsidR="00971612" w:rsidRDefault="00F174C4">
      <w:pPr>
        <w:pStyle w:val="Default"/>
        <w:jc w:val="both"/>
      </w:pPr>
      <w:r>
        <w:t>4.9. Pasiūlymuose nurodoma darbų kaina pateikiama eurais, turi būti išreikšta ir apskaič</w:t>
      </w:r>
      <w:r>
        <w:t xml:space="preserve">iuota taip, kaip nurodyta šių konkurso sąlygų </w:t>
      </w:r>
      <w:r>
        <w:t>4</w:t>
      </w:r>
      <w:r>
        <w:t xml:space="preserve"> priede. Apskaičiuojant kainą, turi būti atsižvelgta į visą šių konkurso sąlygų 1 priede nurodytą darbų apimtį, kainos sudėtines dalis, į techninės specifikacijos reikalavimus ir pan. </w:t>
      </w:r>
      <w:r>
        <w:rPr>
          <w:rFonts w:eastAsia="Times New Roman"/>
          <w:color w:val="auto"/>
        </w:rPr>
        <w:t>Į Saulės elektrinės kain</w:t>
      </w:r>
      <w:r>
        <w:rPr>
          <w:color w:val="auto"/>
        </w:rPr>
        <w:t>ą</w:t>
      </w:r>
      <w:r>
        <w:rPr>
          <w:color w:val="auto"/>
        </w:rPr>
        <w:t xml:space="preserve"> turi būti įskaityti visi mokesčiai ir visos tiekėjo išlaidos, susijusios su projektavimo, konstravimo</w:t>
      </w:r>
      <w:r>
        <w:t>, transportavimo ir kitais darbais, reikalingais nurodytoms prekėms atgabenti ir sumontuoti.</w:t>
      </w:r>
    </w:p>
    <w:p w:rsidR="00971612" w:rsidRDefault="00F174C4">
      <w:pPr>
        <w:pStyle w:val="Default"/>
        <w:jc w:val="both"/>
      </w:pPr>
      <w:r>
        <w:t>4.10. Pasiūlymas turi galioti ne trumpiau kaip 3 (tris) mėnes</w:t>
      </w:r>
      <w:r>
        <w:t>ius nuo pasiūlymo pateikimo dienos. Jeigu pasiūlyme nenurodytas jo galiojimo laikas, laikoma, kad pasiūlymas galioja tiek, kiek numatyta Pirkimo dokumentuose.</w:t>
      </w:r>
    </w:p>
    <w:p w:rsidR="00971612" w:rsidRDefault="00F174C4">
      <w:pPr>
        <w:pStyle w:val="Default"/>
        <w:jc w:val="both"/>
      </w:pPr>
      <w:r>
        <w:t>4.11. Kol nesibaigė pasiūlymų galiojimo laikas, Užsakovas turi teisę prašyti, kad tiekėjai pratęs</w:t>
      </w:r>
      <w:r>
        <w:t>tų jų galiojimą iki konkrečiai nurodyto laiko. Tiekėjas gali atmesti tokį prašymą.</w:t>
      </w:r>
    </w:p>
    <w:p w:rsidR="00971612" w:rsidRDefault="00F174C4">
      <w:pPr>
        <w:pStyle w:val="Default"/>
        <w:jc w:val="both"/>
      </w:pPr>
      <w:r>
        <w:t>4.12. Nesibaigus pasiūlymų pateikimo terminui Užsakovas turi teisę jį pratęsti. Apie naują pasiūlymų pateikimo terminą Užsakovas praneša raštu visiems tiekėjams, gavusiems k</w:t>
      </w:r>
      <w:r>
        <w:t>onkurso sąlygas.</w:t>
      </w:r>
    </w:p>
    <w:p w:rsidR="00971612" w:rsidRDefault="00F174C4">
      <w:pPr>
        <w:pStyle w:val="Default"/>
        <w:jc w:val="both"/>
      </w:pPr>
      <w:r>
        <w:t>4.13. Pasibaigus skelbime nurodytam pasiūlymų pateikimo terminui ir negavus nė vieno pasiūlymo, Pirkimas bus vykdomas iš naujo.</w:t>
      </w:r>
    </w:p>
    <w:p w:rsidR="00971612" w:rsidRDefault="00F174C4">
      <w:pPr>
        <w:pStyle w:val="Default"/>
        <w:jc w:val="both"/>
      </w:pPr>
      <w:r>
        <w:t>4.14. Tiekėjas iki galutinio pasiūlymų pateikimo termino turi teisę pakeisti arba atšaukti savo pasiūlymą. Toks</w:t>
      </w:r>
      <w:r>
        <w:t xml:space="preserve"> pakeitimas arba pranešimas, kad pasiūlymas atšaukiamas, pripažįstamas galiojančiu, jeigu Užsakovas jį gauna pateiktą raštu iki pasiūlymų pateikimo termino pabaigos.</w:t>
      </w:r>
    </w:p>
    <w:p w:rsidR="00971612" w:rsidRDefault="00F174C4">
      <w:pPr>
        <w:pStyle w:val="Heading1"/>
        <w:jc w:val="center"/>
      </w:pPr>
      <w:bookmarkStart w:id="5" w:name="_Toc48033373"/>
      <w:r>
        <w:rPr>
          <w:rFonts w:ascii="Times New Roman" w:hAnsi="Times New Roman" w:cs="Times New Roman"/>
          <w:b/>
          <w:bCs/>
          <w:color w:val="auto"/>
          <w:sz w:val="24"/>
          <w:szCs w:val="24"/>
        </w:rPr>
        <w:t>5. KONKURSO SĄLYGŲ PAAIŠKINIMAS IR PATIKSLINIMAS</w:t>
      </w:r>
      <w:bookmarkEnd w:id="5"/>
      <w:r>
        <w:rPr>
          <w:rFonts w:ascii="Times New Roman" w:hAnsi="Times New Roman" w:cs="Times New Roman"/>
          <w:b/>
          <w:bCs/>
          <w:color w:val="auto"/>
          <w:sz w:val="24"/>
          <w:szCs w:val="24"/>
        </w:rPr>
        <w:t>, APŽIŪRA VIETOJE</w:t>
      </w:r>
    </w:p>
    <w:p w:rsidR="00971612" w:rsidRDefault="00971612">
      <w:pPr>
        <w:pStyle w:val="Default"/>
        <w:jc w:val="both"/>
      </w:pPr>
    </w:p>
    <w:p w:rsidR="00971612" w:rsidRDefault="00F174C4">
      <w:pPr>
        <w:pStyle w:val="Default"/>
        <w:jc w:val="both"/>
      </w:pPr>
      <w:r>
        <w:t>5.1. Užsakovas atsako į</w:t>
      </w:r>
      <w:r>
        <w:t xml:space="preserve"> kiekvieną tiekėjo rašytinį prašymą paaiškinti konkurso sąlygas, jeigu prašymas gautas ne vėliau kaip </w:t>
      </w:r>
      <w:r>
        <w:rPr>
          <w:b/>
          <w:bCs/>
        </w:rPr>
        <w:t>prieš 4 (keturias) darbo dienas</w:t>
      </w:r>
      <w:r>
        <w:t xml:space="preserve"> iki Pirkimo pasiūlymų pateikimo termino pabaigos. Į laiku gautą tiekėjo prašymą paaiškinti konkurso sąlygas Užsakovas atsa</w:t>
      </w:r>
      <w:r>
        <w:t>ko ne vėliau kaip per 3 (tris) darbo dienas nuo jo gavimo dienos ir ne vėliau kaip likus 2 (dviem) darbo dienoms iki pasiūlymų pateikimo termino pabaigos. Užsakovas, atsakydamas tiekėjui, kartu siunčia paaiškinimus ir visiems kitiems tiekėjams, kuriems jis</w:t>
      </w:r>
      <w:r>
        <w:t xml:space="preserve"> pateikė konkurso sąlygas, bet nenurodo, kuris tiekėjas pateikė prašymą paaiškinti konkurso sąlygas.</w:t>
      </w:r>
    </w:p>
    <w:p w:rsidR="00971612" w:rsidRDefault="00F174C4">
      <w:pPr>
        <w:pStyle w:val="Default"/>
        <w:spacing w:after="27"/>
        <w:jc w:val="both"/>
      </w:pPr>
      <w:r>
        <w:t>5.2. Nesibaigus pasiūlymų pateikimo, bet ne vėliau kaip likus 2 (dviem) darbo dienoms iki pasiūlymų pateikimo termino pabaigos, Užsakovas turi teisę savo i</w:t>
      </w:r>
      <w:r>
        <w:t>niciatyva paaiškinti, patikslinti konkurso sąlygas.</w:t>
      </w:r>
    </w:p>
    <w:p w:rsidR="00971612" w:rsidRDefault="00F174C4">
      <w:pPr>
        <w:pStyle w:val="Default"/>
        <w:spacing w:after="27"/>
        <w:jc w:val="both"/>
      </w:pPr>
      <w:r>
        <w:t>5.3. Bet kokia informacija, konkurso sąlygų paaiškinimai, pranešimai ar kitas Užsakovo ir tiekėjo susirašinėjimas yra vykdomas šiame punkte nurodytu elektroniniu paštu. Tiesioginį ryšį su tiekėjais įgalio</w:t>
      </w:r>
      <w:r>
        <w:t xml:space="preserve">tas palaikyti: </w:t>
      </w:r>
      <w:r w:rsidRPr="00F174C4">
        <w:t xml:space="preserve">Direktoriaus padėjėja ekonomikai Agnė </w:t>
      </w:r>
      <w:proofErr w:type="spellStart"/>
      <w:r w:rsidRPr="00F174C4">
        <w:t>Radzvilavičiūtė</w:t>
      </w:r>
      <w:proofErr w:type="spellEnd"/>
      <w:r w:rsidRPr="00F174C4">
        <w:t xml:space="preserve"> </w:t>
      </w:r>
      <w:r w:rsidRPr="00F174C4">
        <w:t xml:space="preserve">, el. paštas: </w:t>
      </w:r>
      <w:proofErr w:type="spellStart"/>
      <w:r w:rsidRPr="00F174C4">
        <w:t>agne@akvarcas.lt</w:t>
      </w:r>
      <w:proofErr w:type="spellEnd"/>
      <w:r w:rsidRPr="00F174C4">
        <w:t>.</w:t>
      </w:r>
      <w:r>
        <w:t xml:space="preserve"> </w:t>
      </w:r>
    </w:p>
    <w:p w:rsidR="00971612" w:rsidRPr="00F174C4" w:rsidRDefault="00F174C4" w:rsidP="00F174C4">
      <w:r w:rsidRPr="00F174C4">
        <w:t>5.4. Užsakovas 202</w:t>
      </w:r>
      <w:r w:rsidRPr="00F174C4">
        <w:rPr>
          <w:rFonts w:eastAsia="Calibri"/>
        </w:rPr>
        <w:t>2</w:t>
      </w:r>
      <w:r w:rsidRPr="00F174C4">
        <w:t xml:space="preserve"> m. </w:t>
      </w:r>
      <w:r w:rsidRPr="00F174C4">
        <w:rPr>
          <w:rFonts w:eastAsia="Calibri"/>
        </w:rPr>
        <w:t>sausio</w:t>
      </w:r>
      <w:r w:rsidRPr="00F174C4">
        <w:t xml:space="preserve"> 10</w:t>
      </w:r>
      <w:r w:rsidRPr="00F174C4">
        <w:t xml:space="preserve"> d. 10.00 val. organizuos Tiekėjams viešą susitikimą, kurio metu potencialūs Tiekėjai turės progą įsivertinti faktines aplinkybes ir tinkamai pasiruošti pasiūlymo </w:t>
      </w:r>
      <w:r w:rsidRPr="00F174C4">
        <w:lastRenderedPageBreak/>
        <w:t>pateikimui. Susitikimas prasidės Troškūnų g. 5, Anykščiuose prie AB „Anykščių kvarcas“ admini</w:t>
      </w:r>
      <w:r w:rsidRPr="00F174C4">
        <w:t>stracinio pastato.</w:t>
      </w:r>
    </w:p>
    <w:p w:rsidR="00971612" w:rsidRDefault="00971612">
      <w:pPr>
        <w:pStyle w:val="Default"/>
        <w:spacing w:after="27"/>
        <w:jc w:val="both"/>
      </w:pPr>
    </w:p>
    <w:p w:rsidR="00971612" w:rsidRDefault="00F174C4">
      <w:pPr>
        <w:pStyle w:val="Heading1"/>
        <w:jc w:val="center"/>
        <w:rPr>
          <w:rFonts w:ascii="Times New Roman" w:hAnsi="Times New Roman" w:cs="Times New Roman"/>
          <w:b/>
          <w:bCs/>
          <w:color w:val="auto"/>
          <w:sz w:val="24"/>
          <w:szCs w:val="24"/>
        </w:rPr>
      </w:pPr>
      <w:bookmarkStart w:id="6" w:name="_Toc48033374"/>
      <w:r>
        <w:rPr>
          <w:rFonts w:ascii="Times New Roman" w:hAnsi="Times New Roman" w:cs="Times New Roman"/>
          <w:b/>
          <w:bCs/>
          <w:color w:val="auto"/>
          <w:sz w:val="24"/>
          <w:szCs w:val="24"/>
        </w:rPr>
        <w:t>6. PASIŪLYMŲ NAGRINĖJIMAS IR VERTINIMAS</w:t>
      </w:r>
      <w:bookmarkEnd w:id="6"/>
    </w:p>
    <w:p w:rsidR="00971612" w:rsidRDefault="00971612">
      <w:pPr>
        <w:pStyle w:val="Default"/>
        <w:spacing w:after="27"/>
        <w:jc w:val="both"/>
      </w:pPr>
    </w:p>
    <w:p w:rsidR="00971612" w:rsidRDefault="00F174C4">
      <w:pPr>
        <w:pStyle w:val="Default"/>
        <w:spacing w:after="27"/>
        <w:jc w:val="both"/>
      </w:pPr>
      <w:r>
        <w:t>6.1. Pasiūlymų nagrinėjimo, vertinimo ir palyginimo procedūras atlieka vadovo sudaryta pirkimų komisija (toliau – Komisija), tiekėjams ar jų įgaliotiems atstovams nedalyvaujant.</w:t>
      </w:r>
    </w:p>
    <w:p w:rsidR="00971612" w:rsidRDefault="00F174C4">
      <w:pPr>
        <w:pStyle w:val="Default"/>
        <w:spacing w:after="27"/>
        <w:jc w:val="both"/>
      </w:pPr>
      <w:r>
        <w:t>6.2. Komisija nag</w:t>
      </w:r>
      <w:r>
        <w:t>rinėja:</w:t>
      </w:r>
    </w:p>
    <w:p w:rsidR="00971612" w:rsidRDefault="00F174C4">
      <w:pPr>
        <w:pStyle w:val="Default"/>
        <w:spacing w:after="27"/>
        <w:jc w:val="both"/>
      </w:pPr>
      <w:r>
        <w:t>6.2.1. ar tiekėjai pasiūlymuose pateikė tikslius ir išsamius duomenis apie savo kvalifikaciją ir ar tiekėjo kvalifikacija atitinka minimalius kvalifikacijos reikalavimus;</w:t>
      </w:r>
    </w:p>
    <w:p w:rsidR="00971612" w:rsidRDefault="00F174C4">
      <w:pPr>
        <w:pStyle w:val="Default"/>
        <w:spacing w:after="27"/>
        <w:jc w:val="both"/>
      </w:pPr>
      <w:r>
        <w:t>6.2.2. ar tiekėjai pasiūlyme pateikė visus duomenis, dokumentus ir informacij</w:t>
      </w:r>
      <w:r>
        <w:t>ą, apibrėžtą šiose konkurso sąlygose ir ar pasiūlymas atitinka šiose konkurso sąlygose nustatytus reikalavimus;</w:t>
      </w:r>
    </w:p>
    <w:p w:rsidR="00971612" w:rsidRDefault="00F174C4">
      <w:pPr>
        <w:pStyle w:val="Default"/>
        <w:jc w:val="both"/>
      </w:pPr>
      <w:r>
        <w:t xml:space="preserve">6.2.3. ar nebuvo pasiūlytos neįprastai mažos kainos. Neįprastai maža kaina – pasiūlymo kaina, atitinkanti bent vieną iš šių sąlygų: yra 30 % ir </w:t>
      </w:r>
      <w:r>
        <w:t>daugiau mažesnė nei vidutinė pateiktų pasiūlymų kaina arba Užsakovui kyla įtarimų, kad už pasiūlytą kainą tiekėjas neįvykdys arba įvykdys iš dalies arba įvykdys netinkamai konkurso sąlygose (su visais priedais) iškeltas sąlygas. Užsakovas turi teisę reikal</w:t>
      </w:r>
      <w:r>
        <w:t>auti per nustatytą terminą pagrįsti pasiūlymuose pateiktos kainos apskaičiavimą, pateikiant tai pagrindžiančius dokumentus.</w:t>
      </w:r>
    </w:p>
    <w:p w:rsidR="00971612" w:rsidRDefault="00F174C4">
      <w:pPr>
        <w:pStyle w:val="Default"/>
        <w:spacing w:after="27"/>
        <w:jc w:val="both"/>
      </w:pPr>
      <w:r>
        <w:t>6.3. Komisija priima sprendimą dėl kiekvieno pasiūlymą pateikusio tiekėjo minimalių kvalifikacijos duomenų atitikties konkurso sąlyg</w:t>
      </w:r>
      <w:r>
        <w:t>ose nustatytiems reikalavimams. Jeigu tiekėjas pateikė netikslius ar neišsamius duomenis apie savo kvalifikaciją, Komisija prašo tiekėją šiuos duomenis papildyti arba paaiškinti per protingą terminą. Teisę dalyvauti tolesnėse Pirkimo procedūrose turi tik t</w:t>
      </w:r>
      <w:r>
        <w:t>ie tiekėjai, kurių kvalifikacijos duomenys atitinka Užsakovo keliamus reikalavimus.</w:t>
      </w:r>
    </w:p>
    <w:p w:rsidR="00971612" w:rsidRDefault="00F174C4">
      <w:pPr>
        <w:pStyle w:val="Default"/>
        <w:spacing w:after="27"/>
        <w:jc w:val="both"/>
      </w:pPr>
      <w:r>
        <w:t>6.4. Iškilus klausimams dėl pasiūlymų turinio ir Komisijai raštu paprašius šiuos duomenis paaiškinti arba patikslinti, tiekėjai privalo per Komisijos nurodytą terminą patei</w:t>
      </w:r>
      <w:r>
        <w:t>kti raštu papildomus paaiškinimus nekeisdami pasiūlymo esmės.</w:t>
      </w:r>
    </w:p>
    <w:p w:rsidR="00971612" w:rsidRDefault="00F174C4">
      <w:pPr>
        <w:pStyle w:val="Default"/>
        <w:spacing w:after="27"/>
        <w:jc w:val="both"/>
      </w:pPr>
      <w:r>
        <w:t>6.5. Jeigu pateiktame pasiūlyme Komisija randa pasiūlyme nurodytos kainos apskaičiavimo klaidų, ji privalo raštu paprašyti tiekėjų per jos nurodytą protingą terminą ištaisyti pasiūlyme pastebėta</w:t>
      </w:r>
      <w:r>
        <w:t>s aritmetines klaidas</w:t>
      </w:r>
      <w:r>
        <w:rPr>
          <w:color w:val="auto"/>
        </w:rPr>
        <w:t xml:space="preserve">, nekeičiant nurodytos kainos. Taisydamas pasiūlyme nurodytas aritmetines klaidas, tiekėjas neturi teisės atsisakyti </w:t>
      </w:r>
      <w:r>
        <w:t>kainos sudedamųjų dalių arba papildyti kainą naujomis dalimis.</w:t>
      </w:r>
    </w:p>
    <w:p w:rsidR="00971612" w:rsidRDefault="00F174C4">
      <w:pPr>
        <w:pStyle w:val="Default"/>
        <w:jc w:val="both"/>
      </w:pPr>
      <w:r>
        <w:t xml:space="preserve">6.6. Kai pateiktame pasiūlyme nurodoma neįprastai maža </w:t>
      </w:r>
      <w:r>
        <w:t>kaina, Komisija turi teisę, o ketindama atmesti pasiūlymą – privalo tiekėjo raštu paprašyti per Komisijos nurodytą protingą terminą pateikti neįprastai mažos pasiūlymo kainos pagrindimą, įskaitant ir detalų kainų sudėtinių dalių pagrindimą.</w:t>
      </w:r>
    </w:p>
    <w:p w:rsidR="00971612" w:rsidRDefault="00F174C4">
      <w:pPr>
        <w:pStyle w:val="Default"/>
        <w:spacing w:after="28"/>
        <w:jc w:val="both"/>
      </w:pPr>
      <w:r>
        <w:t>6.7. Pasiūlymuo</w:t>
      </w:r>
      <w:r>
        <w:t>se nurodytos kainos bus vertinamos eurais.</w:t>
      </w:r>
    </w:p>
    <w:p w:rsidR="00971612" w:rsidRDefault="00F174C4">
      <w:pPr>
        <w:pStyle w:val="Default"/>
        <w:spacing w:after="28"/>
        <w:jc w:val="both"/>
      </w:pPr>
      <w:r>
        <w:t>6.8. Užsakovo neatmesti pasiūlymai vertinami pagal ekonomiškai naudingiausio pasiūlymo vertinimo kriterijų.</w:t>
      </w:r>
    </w:p>
    <w:p w:rsidR="00971612" w:rsidRDefault="00F174C4">
      <w:pPr>
        <w:pStyle w:val="Heading1"/>
        <w:jc w:val="center"/>
        <w:rPr>
          <w:rFonts w:ascii="Times New Roman" w:hAnsi="Times New Roman" w:cs="Times New Roman"/>
          <w:b/>
          <w:bCs/>
          <w:color w:val="auto"/>
          <w:sz w:val="24"/>
          <w:szCs w:val="24"/>
        </w:rPr>
      </w:pPr>
      <w:bookmarkStart w:id="7" w:name="_Toc48033375"/>
      <w:r>
        <w:rPr>
          <w:rFonts w:ascii="Times New Roman" w:hAnsi="Times New Roman" w:cs="Times New Roman"/>
          <w:b/>
          <w:bCs/>
          <w:color w:val="auto"/>
          <w:sz w:val="24"/>
          <w:szCs w:val="24"/>
        </w:rPr>
        <w:t>7. PASIŪLYMŲ EKONOMINIO NAUDINGUMO VERTINIMO METODIKA</w:t>
      </w:r>
      <w:bookmarkEnd w:id="7"/>
    </w:p>
    <w:p w:rsidR="00971612" w:rsidRDefault="00971612">
      <w:pPr>
        <w:rPr>
          <w:szCs w:val="24"/>
        </w:rPr>
      </w:pPr>
    </w:p>
    <w:p w:rsidR="00971612" w:rsidRDefault="00F174C4">
      <w:pPr>
        <w:ind w:left="142"/>
        <w:jc w:val="both"/>
      </w:pPr>
      <w:r>
        <w:t>7.1</w:t>
      </w:r>
      <w:r>
        <w:rPr>
          <w:szCs w:val="24"/>
        </w:rPr>
        <w:t xml:space="preserve"> Ekonomiškai naudingiausias pasiūlymas bus nust</w:t>
      </w:r>
      <w:r>
        <w:rPr>
          <w:szCs w:val="24"/>
        </w:rPr>
        <w:t xml:space="preserve">atytas naudojant žemiau aprašytą ekonomiškai naudingiausio pasiūlymo išrinkimo tvarką. </w:t>
      </w:r>
    </w:p>
    <w:p w:rsidR="00971612" w:rsidRDefault="00971612">
      <w:pPr>
        <w:ind w:left="142" w:firstLine="567"/>
        <w:jc w:val="both"/>
        <w:rPr>
          <w:szCs w:val="24"/>
        </w:rPr>
      </w:pPr>
    </w:p>
    <w:p w:rsidR="00971612" w:rsidRDefault="00F174C4">
      <w:pPr>
        <w:ind w:left="142" w:firstLine="567"/>
        <w:jc w:val="both"/>
        <w:rPr>
          <w:szCs w:val="24"/>
        </w:rPr>
      </w:pPr>
      <w:r>
        <w:rPr>
          <w:szCs w:val="24"/>
        </w:rPr>
        <w:t>Ekonomiškai naudingiausias pasiūlymas išrenkamas naudojantis formule:</w:t>
      </w:r>
    </w:p>
    <w:p w:rsidR="00971612" w:rsidRDefault="00971612">
      <w:pPr>
        <w:ind w:left="142" w:firstLine="567"/>
        <w:jc w:val="both"/>
        <w:rPr>
          <w:szCs w:val="24"/>
        </w:rPr>
      </w:pPr>
    </w:p>
    <w:p w:rsidR="00971612" w:rsidRDefault="00F174C4">
      <w:pPr>
        <w:pStyle w:val="BodyText"/>
        <w:spacing w:after="0"/>
        <w:ind w:left="720"/>
        <w:rPr>
          <w:szCs w:val="24"/>
        </w:rPr>
      </w:pPr>
      <w:r>
        <w:rPr>
          <w:color w:val="000000"/>
          <w:szCs w:val="24"/>
        </w:rPr>
        <w:t xml:space="preserve">FV </w:t>
      </w:r>
      <w:proofErr w:type="spellStart"/>
      <w:r>
        <w:rPr>
          <w:color w:val="000000"/>
          <w:position w:val="-2"/>
          <w:szCs w:val="24"/>
        </w:rPr>
        <w:t>naud</w:t>
      </w:r>
      <w:proofErr w:type="spellEnd"/>
      <w:r>
        <w:rPr>
          <w:color w:val="000000"/>
          <w:position w:val="-2"/>
          <w:szCs w:val="24"/>
        </w:rPr>
        <w:t xml:space="preserve"> </w:t>
      </w:r>
      <w:r>
        <w:rPr>
          <w:color w:val="000000"/>
          <w:szCs w:val="24"/>
        </w:rPr>
        <w:t>= (K</w:t>
      </w:r>
      <w:r>
        <w:rPr>
          <w:color w:val="000000"/>
          <w:position w:val="-2"/>
          <w:szCs w:val="24"/>
        </w:rPr>
        <w:t xml:space="preserve">1 </w:t>
      </w:r>
      <w:r>
        <w:rPr>
          <w:color w:val="000000"/>
          <w:szCs w:val="24"/>
        </w:rPr>
        <w:t>+ K</w:t>
      </w:r>
      <w:r>
        <w:rPr>
          <w:color w:val="000000"/>
          <w:position w:val="-2"/>
          <w:szCs w:val="24"/>
        </w:rPr>
        <w:t>2</w:t>
      </w:r>
      <w:r>
        <w:rPr>
          <w:color w:val="000000"/>
          <w:szCs w:val="24"/>
        </w:rPr>
        <w:t>)/(E</w:t>
      </w:r>
      <w:r>
        <w:rPr>
          <w:color w:val="000000"/>
          <w:position w:val="-2"/>
          <w:szCs w:val="24"/>
        </w:rPr>
        <w:t xml:space="preserve">1 </w:t>
      </w:r>
      <w:r>
        <w:rPr>
          <w:color w:val="000000"/>
          <w:szCs w:val="24"/>
        </w:rPr>
        <w:t>+ E</w:t>
      </w:r>
      <w:r>
        <w:rPr>
          <w:color w:val="000000"/>
          <w:position w:val="-2"/>
          <w:szCs w:val="24"/>
        </w:rPr>
        <w:t>2</w:t>
      </w:r>
      <w:r>
        <w:rPr>
          <w:color w:val="000000"/>
          <w:szCs w:val="24"/>
        </w:rPr>
        <w:t>)</w:t>
      </w:r>
    </w:p>
    <w:p w:rsidR="00971612" w:rsidRDefault="00F174C4">
      <w:pPr>
        <w:pStyle w:val="BodyText"/>
        <w:spacing w:after="0"/>
        <w:ind w:left="720"/>
        <w:jc w:val="both"/>
        <w:rPr>
          <w:color w:val="000000"/>
          <w:szCs w:val="24"/>
        </w:rPr>
      </w:pPr>
      <w:r>
        <w:rPr>
          <w:color w:val="000000"/>
          <w:szCs w:val="24"/>
        </w:rPr>
        <w:lastRenderedPageBreak/>
        <w:t xml:space="preserve">FV </w:t>
      </w:r>
      <w:proofErr w:type="spellStart"/>
      <w:r>
        <w:rPr>
          <w:color w:val="000000"/>
          <w:position w:val="-2"/>
          <w:szCs w:val="24"/>
        </w:rPr>
        <w:t>naud</w:t>
      </w:r>
      <w:proofErr w:type="spellEnd"/>
      <w:r>
        <w:rPr>
          <w:color w:val="000000"/>
          <w:position w:val="-2"/>
          <w:szCs w:val="24"/>
        </w:rPr>
        <w:t xml:space="preserve"> </w:t>
      </w:r>
      <w:r>
        <w:rPr>
          <w:color w:val="000000"/>
          <w:szCs w:val="24"/>
        </w:rPr>
        <w:t>- saulės elektrinių ekonominis naudingumas</w:t>
      </w:r>
    </w:p>
    <w:p w:rsidR="00971612" w:rsidRDefault="00F174C4">
      <w:pPr>
        <w:pStyle w:val="BodyText"/>
        <w:spacing w:after="0"/>
        <w:ind w:left="720"/>
        <w:jc w:val="both"/>
        <w:rPr>
          <w:color w:val="000000"/>
          <w:szCs w:val="24"/>
        </w:rPr>
      </w:pPr>
      <w:r>
        <w:rPr>
          <w:color w:val="000000"/>
          <w:szCs w:val="24"/>
        </w:rPr>
        <w:t>K</w:t>
      </w:r>
      <w:r>
        <w:rPr>
          <w:color w:val="000000"/>
          <w:position w:val="-2"/>
          <w:szCs w:val="24"/>
        </w:rPr>
        <w:t xml:space="preserve">1 </w:t>
      </w:r>
      <w:r>
        <w:rPr>
          <w:color w:val="000000"/>
          <w:szCs w:val="24"/>
        </w:rPr>
        <w:t xml:space="preserve">– 1 </w:t>
      </w:r>
      <w:r>
        <w:rPr>
          <w:color w:val="000000"/>
          <w:szCs w:val="24"/>
        </w:rPr>
        <w:t>elektrinės pasiūlymo kaina eurais be PVM</w:t>
      </w:r>
    </w:p>
    <w:p w:rsidR="00971612" w:rsidRDefault="00F174C4">
      <w:pPr>
        <w:pStyle w:val="BodyText"/>
        <w:ind w:left="720"/>
        <w:rPr>
          <w:color w:val="000000"/>
          <w:szCs w:val="24"/>
        </w:rPr>
      </w:pPr>
      <w:r>
        <w:rPr>
          <w:color w:val="000000"/>
          <w:szCs w:val="24"/>
        </w:rPr>
        <w:t>E</w:t>
      </w:r>
      <w:r>
        <w:rPr>
          <w:color w:val="000000"/>
          <w:position w:val="-2"/>
          <w:szCs w:val="24"/>
        </w:rPr>
        <w:t xml:space="preserve">1 </w:t>
      </w:r>
      <w:r>
        <w:rPr>
          <w:color w:val="000000"/>
          <w:szCs w:val="24"/>
        </w:rPr>
        <w:t xml:space="preserve">– 1 elektrinės </w:t>
      </w:r>
      <w:r>
        <w:rPr>
          <w:b/>
          <w:color w:val="000000"/>
          <w:szCs w:val="24"/>
        </w:rPr>
        <w:t xml:space="preserve">per 25 metus </w:t>
      </w:r>
      <w:r>
        <w:rPr>
          <w:color w:val="000000"/>
          <w:szCs w:val="24"/>
        </w:rPr>
        <w:t>numatomas patiekti į elektros tinklą kiekis kWh/metus (iš elektroninės pasiūlymo skaičiuoklės “Suvestinė lentelė”);</w:t>
      </w:r>
    </w:p>
    <w:p w:rsidR="00971612" w:rsidRDefault="00F174C4">
      <w:pPr>
        <w:pStyle w:val="BodyText"/>
        <w:spacing w:after="0"/>
        <w:ind w:left="720"/>
        <w:jc w:val="both"/>
        <w:rPr>
          <w:color w:val="000000"/>
          <w:szCs w:val="24"/>
        </w:rPr>
      </w:pPr>
      <w:r>
        <w:rPr>
          <w:color w:val="000000"/>
          <w:szCs w:val="24"/>
        </w:rPr>
        <w:t>K</w:t>
      </w:r>
      <w:r>
        <w:rPr>
          <w:color w:val="000000"/>
          <w:position w:val="-2"/>
          <w:szCs w:val="24"/>
        </w:rPr>
        <w:t xml:space="preserve">2 </w:t>
      </w:r>
      <w:r>
        <w:rPr>
          <w:color w:val="000000"/>
          <w:szCs w:val="24"/>
        </w:rPr>
        <w:t>– 2 elektrinės pasiūlymo kaina eurais be PVM</w:t>
      </w:r>
    </w:p>
    <w:p w:rsidR="00971612" w:rsidRDefault="00F174C4">
      <w:pPr>
        <w:pStyle w:val="BodyText"/>
        <w:ind w:left="720"/>
        <w:rPr>
          <w:szCs w:val="24"/>
        </w:rPr>
      </w:pPr>
      <w:r>
        <w:rPr>
          <w:color w:val="000000"/>
          <w:szCs w:val="24"/>
        </w:rPr>
        <w:t>E</w:t>
      </w:r>
      <w:r>
        <w:rPr>
          <w:color w:val="000000"/>
          <w:position w:val="-2"/>
          <w:szCs w:val="24"/>
        </w:rPr>
        <w:t xml:space="preserve">2 </w:t>
      </w:r>
      <w:r>
        <w:rPr>
          <w:color w:val="000000"/>
          <w:szCs w:val="24"/>
        </w:rPr>
        <w:t xml:space="preserve">– 2 elektrinės </w:t>
      </w:r>
      <w:r>
        <w:rPr>
          <w:b/>
          <w:color w:val="000000"/>
          <w:szCs w:val="24"/>
        </w:rPr>
        <w:t>pe</w:t>
      </w:r>
      <w:r>
        <w:rPr>
          <w:b/>
          <w:color w:val="000000"/>
          <w:szCs w:val="24"/>
        </w:rPr>
        <w:t xml:space="preserve">r 25 metus </w:t>
      </w:r>
      <w:r>
        <w:rPr>
          <w:color w:val="000000"/>
          <w:szCs w:val="24"/>
        </w:rPr>
        <w:t>numatomas patiekti į elektros tinklą kiekis kWh/metus (iš elektroninės pasiūlymo skaičiuoklės “Suvestinė lentelė”)</w:t>
      </w:r>
    </w:p>
    <w:p w:rsidR="00971612" w:rsidRDefault="00971612">
      <w:pPr>
        <w:ind w:firstLine="709"/>
        <w:jc w:val="both"/>
        <w:rPr>
          <w:szCs w:val="24"/>
        </w:rPr>
      </w:pPr>
    </w:p>
    <w:p w:rsidR="00971612" w:rsidRDefault="00F174C4">
      <w:pPr>
        <w:pStyle w:val="Default"/>
        <w:jc w:val="both"/>
      </w:pPr>
      <w:r>
        <w:t xml:space="preserve">7.2. Ekonomiškai naudingiausiu bus pripažįstamas pasiūlymas, kurio </w:t>
      </w:r>
      <w:proofErr w:type="spellStart"/>
      <w:r>
        <w:t>FV</w:t>
      </w:r>
      <w:r>
        <w:rPr>
          <w:vertAlign w:val="subscript"/>
        </w:rPr>
        <w:t>naud</w:t>
      </w:r>
      <w:proofErr w:type="spellEnd"/>
      <w:r>
        <w:t xml:space="preserve"> skaitinė reikšmė bus mažiausia. </w:t>
      </w:r>
      <w:proofErr w:type="spellStart"/>
      <w:r>
        <w:t>FV</w:t>
      </w:r>
      <w:r>
        <w:rPr>
          <w:vertAlign w:val="subscript"/>
        </w:rPr>
        <w:t>naud</w:t>
      </w:r>
      <w:proofErr w:type="spellEnd"/>
      <w:r>
        <w:rPr>
          <w:vertAlign w:val="subscript"/>
        </w:rPr>
        <w:t xml:space="preserve"> </w:t>
      </w:r>
      <w:r>
        <w:t>vertė apvalinama</w:t>
      </w:r>
      <w:r>
        <w:t xml:space="preserve"> iki trijų skaitmenų po kablelio pagal aritmetinio apvalinimo taisykles. Esant tai pačiai </w:t>
      </w:r>
      <w:proofErr w:type="spellStart"/>
      <w:r>
        <w:t>FV</w:t>
      </w:r>
      <w:r>
        <w:rPr>
          <w:vertAlign w:val="subscript"/>
        </w:rPr>
        <w:t>naud</w:t>
      </w:r>
      <w:proofErr w:type="spellEnd"/>
      <w:r>
        <w:t xml:space="preserve"> reikšmei pirmesnis bus anksčiau pateiktas pasiūlymas.</w:t>
      </w:r>
    </w:p>
    <w:p w:rsidR="00971612" w:rsidRDefault="00F174C4">
      <w:pPr>
        <w:pStyle w:val="Default"/>
        <w:jc w:val="both"/>
      </w:pPr>
      <w:r>
        <w:t xml:space="preserve">7.3. Pasiūlymų vertinimui pateikiama Excel skaičiuoklė </w:t>
      </w:r>
      <w:bookmarkStart w:id="8" w:name="_GoBack"/>
      <w:r w:rsidRPr="00F174C4">
        <w:t>(5 priedas)</w:t>
      </w:r>
      <w:r w:rsidRPr="00F174C4">
        <w:t xml:space="preserve">. </w:t>
      </w:r>
      <w:bookmarkEnd w:id="8"/>
    </w:p>
    <w:p w:rsidR="00971612" w:rsidRDefault="00F174C4">
      <w:pPr>
        <w:pStyle w:val="Default"/>
        <w:jc w:val="both"/>
      </w:pPr>
      <w:r>
        <w:t>7.4. Gavus vienintelį pasiūlymą, eko</w:t>
      </w:r>
      <w:r>
        <w:t xml:space="preserve">nominio naudingumo vertinimas atliekamas nebus. </w:t>
      </w:r>
    </w:p>
    <w:p w:rsidR="00971612" w:rsidRDefault="00971612">
      <w:pPr>
        <w:pStyle w:val="Default"/>
      </w:pPr>
    </w:p>
    <w:p w:rsidR="00971612" w:rsidRDefault="00F174C4">
      <w:pPr>
        <w:pStyle w:val="Heading1"/>
        <w:jc w:val="center"/>
        <w:rPr>
          <w:rFonts w:ascii="Times New Roman" w:hAnsi="Times New Roman" w:cs="Times New Roman"/>
          <w:b/>
          <w:bCs/>
          <w:color w:val="auto"/>
          <w:sz w:val="24"/>
          <w:szCs w:val="24"/>
        </w:rPr>
      </w:pPr>
      <w:bookmarkStart w:id="9" w:name="_Toc48033376"/>
      <w:r>
        <w:rPr>
          <w:rFonts w:ascii="Times New Roman" w:hAnsi="Times New Roman" w:cs="Times New Roman"/>
          <w:b/>
          <w:bCs/>
          <w:color w:val="auto"/>
          <w:sz w:val="24"/>
          <w:szCs w:val="24"/>
        </w:rPr>
        <w:t>8. PASIŪLYMŲ ATMETIMO PRIEŽASTYS</w:t>
      </w:r>
      <w:bookmarkEnd w:id="9"/>
    </w:p>
    <w:p w:rsidR="00971612" w:rsidRDefault="00971612">
      <w:pPr>
        <w:pStyle w:val="Default"/>
        <w:jc w:val="both"/>
      </w:pPr>
    </w:p>
    <w:p w:rsidR="00971612" w:rsidRDefault="00F174C4">
      <w:pPr>
        <w:pStyle w:val="Default"/>
        <w:jc w:val="both"/>
      </w:pPr>
      <w:r>
        <w:t>8.1. Komisija atmeta pasiūlymą, jeigu:</w:t>
      </w:r>
    </w:p>
    <w:p w:rsidR="00971612" w:rsidRDefault="00F174C4">
      <w:pPr>
        <w:pStyle w:val="Default"/>
        <w:jc w:val="both"/>
      </w:pPr>
      <w:r>
        <w:t>8.1.1. tiekėjas pateikė daugiau nei vieną pasiūlymą (atmetami visi tiekėjo pasiūlymai);</w:t>
      </w:r>
    </w:p>
    <w:p w:rsidR="00971612" w:rsidRDefault="00F174C4">
      <w:pPr>
        <w:pStyle w:val="Default"/>
        <w:jc w:val="both"/>
      </w:pPr>
      <w:r>
        <w:t xml:space="preserve">8.1.2. tiekėjas neatitiko minimalių </w:t>
      </w:r>
      <w:r>
        <w:t>kvalifikacijos reikalavimų;</w:t>
      </w:r>
    </w:p>
    <w:p w:rsidR="00971612" w:rsidRDefault="00F174C4">
      <w:pPr>
        <w:pStyle w:val="Default"/>
        <w:jc w:val="both"/>
      </w:pPr>
      <w:r>
        <w:t>8.1.3. tiekėjas pasiūlyme pateikė netikslius ar neišsamius duomenis apie savo kvalifikaciją ir, Užsakovui prašant, nepatikslino jų;</w:t>
      </w:r>
    </w:p>
    <w:p w:rsidR="00971612" w:rsidRDefault="00F174C4">
      <w:pPr>
        <w:pStyle w:val="Default"/>
        <w:jc w:val="both"/>
      </w:pPr>
      <w:r>
        <w:t>8.1.4. pasiūlymas neatitiko konkurso sąlygose nustatytų reikalavimų (tiekėjo pasiūlyme nurodytas</w:t>
      </w:r>
      <w:r>
        <w:t xml:space="preserve"> Pirkimo objektas neatitinka reikalavimų, nurodytų techninėje specifikacijoje, ir kt.) arba tiekėjas, Užsakovo prašymu, nekeisdamas pasiūlymo esmės, nepaaiškino savo pasiūlymo;</w:t>
      </w:r>
    </w:p>
    <w:p w:rsidR="00971612" w:rsidRDefault="00F174C4">
      <w:pPr>
        <w:pStyle w:val="Default"/>
        <w:spacing w:after="27"/>
        <w:jc w:val="both"/>
      </w:pPr>
      <w:r>
        <w:t>8.1.5. tiekėjas per Užsakovo nurodytą terminą neištaisė aritmetinių klaidų ir (</w:t>
      </w:r>
      <w:r>
        <w:t>ar) nepaaiškino pasiūlymo;</w:t>
      </w:r>
    </w:p>
    <w:p w:rsidR="00971612" w:rsidRDefault="00F174C4">
      <w:pPr>
        <w:pStyle w:val="Default"/>
        <w:spacing w:after="27"/>
        <w:jc w:val="both"/>
      </w:pPr>
      <w:r>
        <w:t>8.1.6. buvo pasiūlyta neįprastai maža kaina ir tiekėjas Užsakovo prašymu nepateikė raštiško kainos sudėtinių dalių pagrindimo arba kitaip nepagrindė neįprastai mažos kainos;</w:t>
      </w:r>
    </w:p>
    <w:p w:rsidR="00971612" w:rsidRDefault="00F174C4">
      <w:pPr>
        <w:pStyle w:val="Default"/>
        <w:spacing w:after="27"/>
        <w:jc w:val="both"/>
      </w:pPr>
      <w:r>
        <w:t>8.1.7. tiekėjas pateikė melagingą informaciją, kurią Už</w:t>
      </w:r>
      <w:r>
        <w:t>sakovas gali įrodyti bet kokiomis teisėtomis priemonėmis;</w:t>
      </w:r>
    </w:p>
    <w:p w:rsidR="00971612" w:rsidRDefault="00F174C4">
      <w:pPr>
        <w:pStyle w:val="Default"/>
        <w:jc w:val="both"/>
      </w:pPr>
      <w:r>
        <w:t>8.1.8. tiekėjo, kurio pasiūlymas neatmestas dėl kitų priežasčių, buvo pasiūlyta per didelė, Užsakovui nepriimtina pasiūlymo kaina. Maksimali pasiūlymo kaina negali būti didesnė ka</w:t>
      </w:r>
      <w:r>
        <w:t xml:space="preserve">ip 450.000 </w:t>
      </w:r>
      <w:proofErr w:type="spellStart"/>
      <w:r>
        <w:t>Eur</w:t>
      </w:r>
      <w:proofErr w:type="spellEnd"/>
      <w:r>
        <w:t xml:space="preserve"> be P</w:t>
      </w:r>
      <w:r>
        <w:t>VM.</w:t>
      </w:r>
    </w:p>
    <w:p w:rsidR="00971612" w:rsidRDefault="00F174C4">
      <w:pPr>
        <w:pStyle w:val="Default"/>
        <w:jc w:val="both"/>
      </w:pPr>
      <w:r>
        <w:t>8.2. Apie pasiūlymo atmetimą tiekėjas informuojamas per 1 (vieną) darbo dieną nuo šio sprendimo priėmimo dienos. Komisija turi teisę nevertinti viso Tiekėjo patekto pasiūlymo atitikties, jei pateiktas pasiūlymas neatitinka bent vieno iš 8.1. punkte num</w:t>
      </w:r>
      <w:r>
        <w:t xml:space="preserve">atyto reikalavimo. </w:t>
      </w:r>
    </w:p>
    <w:p w:rsidR="00971612" w:rsidRDefault="00F174C4">
      <w:pPr>
        <w:pStyle w:val="Heading1"/>
        <w:jc w:val="center"/>
        <w:rPr>
          <w:rFonts w:ascii="Times New Roman" w:hAnsi="Times New Roman" w:cs="Times New Roman"/>
          <w:b/>
          <w:bCs/>
          <w:color w:val="auto"/>
          <w:sz w:val="24"/>
          <w:szCs w:val="24"/>
        </w:rPr>
      </w:pPr>
      <w:bookmarkStart w:id="10" w:name="_Toc48033377"/>
      <w:r>
        <w:rPr>
          <w:rFonts w:ascii="Times New Roman" w:hAnsi="Times New Roman" w:cs="Times New Roman"/>
          <w:b/>
          <w:bCs/>
          <w:color w:val="auto"/>
          <w:sz w:val="24"/>
          <w:szCs w:val="24"/>
        </w:rPr>
        <w:t>9. SPRENDIMAS DĖL LAIMĖTOJO NUSTATYMO</w:t>
      </w:r>
      <w:bookmarkEnd w:id="10"/>
    </w:p>
    <w:p w:rsidR="00971612" w:rsidRDefault="00971612">
      <w:pPr>
        <w:pStyle w:val="Default"/>
        <w:spacing w:after="27"/>
        <w:jc w:val="both"/>
      </w:pPr>
    </w:p>
    <w:p w:rsidR="00971612" w:rsidRDefault="00F174C4">
      <w:pPr>
        <w:pStyle w:val="Default"/>
        <w:spacing w:after="27"/>
        <w:jc w:val="both"/>
      </w:pPr>
      <w:r>
        <w:t xml:space="preserve">9.1. Išnagrinėjusi, įvertinusi ir palyginusi pateiktus pasiūlymus, Komisija nustato pasiūlymų eilę. Pasiūlymai šioje eilėje surašomi ekonominio naudingumo mažėjimo tvarka. Jeigu kelių pateiktų </w:t>
      </w:r>
      <w:r>
        <w:t>pasiūlymų yra vienodas ekonominis naudingumas, nustatant pasiūlymų eilę pirmesnis į šią eilę įrašomas tiekėjas, kurio pasiūlymas pateiktas ir įregistruotas anksčiau.</w:t>
      </w:r>
    </w:p>
    <w:p w:rsidR="00971612" w:rsidRDefault="00F174C4">
      <w:pPr>
        <w:pStyle w:val="Default"/>
        <w:jc w:val="both"/>
      </w:pPr>
      <w:r>
        <w:lastRenderedPageBreak/>
        <w:t xml:space="preserve">9.2. Tais atvejais, kai pasiūlymą pateikė tik vienas tiekėjas, pasiūlymų eilė nenustatoma </w:t>
      </w:r>
      <w:r>
        <w:t>ir jo pasiūlymas laikomas laimėjusiu, jeigu nebuvo atmestas pagal šių konkurso sąlygų nuostatas.</w:t>
      </w:r>
    </w:p>
    <w:p w:rsidR="00971612" w:rsidRDefault="00F174C4">
      <w:pPr>
        <w:pStyle w:val="Default"/>
        <w:spacing w:after="27"/>
        <w:jc w:val="both"/>
      </w:pPr>
      <w:r>
        <w:t>9.3. Ekonomiškiausią pasiūlymą pateikęs tiekėjas yra skelbiamas laimėjusiu konkursą ir jis kviečiamas sudaryti sutartį, nurodant laiką iki kada reikia sudaryti</w:t>
      </w:r>
      <w:r>
        <w:t xml:space="preserve"> sutartį.</w:t>
      </w:r>
    </w:p>
    <w:p w:rsidR="00971612" w:rsidRDefault="00F174C4">
      <w:pPr>
        <w:pStyle w:val="Default"/>
        <w:spacing w:after="27"/>
        <w:jc w:val="both"/>
      </w:pPr>
      <w:r>
        <w:t xml:space="preserve">9.4. Jeigu tiekėjas, kurio pasiūlymas pripažintas laimėjusiu, raštu atsisako sudaryti Pirkimo sutartį arba iki nurodyto laiko nesudaro Pirkimo sutarties </w:t>
      </w:r>
      <w:r>
        <w:t>ar nepateikia konkurso</w:t>
      </w:r>
      <w:r>
        <w:rPr>
          <w:i/>
          <w:iCs/>
        </w:rPr>
        <w:t xml:space="preserve"> </w:t>
      </w:r>
      <w:r>
        <w:t>sąlygose nustatyto Pirkimo sutarties įvykdymo užtikrinimo (jei to reik</w:t>
      </w:r>
      <w:r>
        <w:t xml:space="preserve">alaujama), </w:t>
      </w:r>
      <w:r>
        <w:t>arba atsisako Pirkimo sutartį sudaryti Pirkimo dokumentuose nustatytomis sąlygomis, laikoma, kad jis atsisakė sudaryti Pirkimo sutartį. Tuo atveju Komisija siūlo sudaryti Pirkimo sutartį Tiekėjui, kurio pasiūlymas pagal sudarytą pasiūlymų eilę y</w:t>
      </w:r>
      <w:r>
        <w:t>ra pirmas po tiekėjo, atsisakiusio sudaryti Pirkimo sutartį.</w:t>
      </w:r>
    </w:p>
    <w:p w:rsidR="00971612" w:rsidRDefault="00971612">
      <w:pPr>
        <w:pStyle w:val="Default"/>
        <w:spacing w:after="27"/>
        <w:jc w:val="both"/>
      </w:pPr>
    </w:p>
    <w:p w:rsidR="00971612" w:rsidRDefault="00F174C4">
      <w:pPr>
        <w:jc w:val="center"/>
        <w:rPr>
          <w:szCs w:val="24"/>
        </w:rPr>
      </w:pPr>
      <w:r>
        <w:rPr>
          <w:b/>
          <w:bCs/>
          <w:szCs w:val="24"/>
        </w:rPr>
        <w:t xml:space="preserve">10.  PIRKIMO SĄLYGŲ NUOSTATOS </w:t>
      </w:r>
    </w:p>
    <w:p w:rsidR="00971612" w:rsidRDefault="00971612">
      <w:pPr>
        <w:rPr>
          <w:szCs w:val="24"/>
        </w:rPr>
      </w:pPr>
    </w:p>
    <w:p w:rsidR="00971612" w:rsidRDefault="00F174C4">
      <w:pPr>
        <w:jc w:val="both"/>
        <w:rPr>
          <w:szCs w:val="24"/>
        </w:rPr>
      </w:pPr>
      <w:r>
        <w:rPr>
          <w:szCs w:val="24"/>
        </w:rPr>
        <w:t>10.1. Pirkimo sąlygų nuostatos yra pateikiamos įrangos pirkimo – pardavimo su montavimo darbais sutartyje (6 priedas).</w:t>
      </w:r>
    </w:p>
    <w:p w:rsidR="00971612" w:rsidRDefault="00F174C4">
      <w:pPr>
        <w:jc w:val="both"/>
        <w:rPr>
          <w:szCs w:val="24"/>
        </w:rPr>
      </w:pPr>
      <w:r>
        <w:rPr>
          <w:color w:val="000000"/>
          <w:szCs w:val="24"/>
        </w:rPr>
        <w:t>10.2. Sudarant pirkimo sutartį, negali būti</w:t>
      </w:r>
      <w:r>
        <w:rPr>
          <w:color w:val="000000"/>
          <w:szCs w:val="24"/>
        </w:rPr>
        <w:t xml:space="preserve"> keičiama laimėjusio Tiekėjo galutinio pasiūlymo kaina ir Užsakovo pirkimo pradžioje nustatytos pirkimo sąlygos.  </w:t>
      </w:r>
    </w:p>
    <w:p w:rsidR="00971612" w:rsidRDefault="00F174C4">
      <w:pPr>
        <w:jc w:val="both"/>
        <w:rPr>
          <w:szCs w:val="24"/>
        </w:rPr>
      </w:pPr>
      <w:r>
        <w:rPr>
          <w:szCs w:val="24"/>
        </w:rPr>
        <w:t xml:space="preserve">10.3. </w:t>
      </w:r>
      <w:r>
        <w:rPr>
          <w:color w:val="000000"/>
          <w:szCs w:val="24"/>
        </w:rPr>
        <w:t>Vykdant pirkimo sutartį, esminės pirkimo sutarties sąlygos keičiamos nebus, jeigu:</w:t>
      </w:r>
    </w:p>
    <w:p w:rsidR="00971612" w:rsidRDefault="00F174C4">
      <w:pPr>
        <w:pStyle w:val="BodyText"/>
        <w:numPr>
          <w:ilvl w:val="0"/>
          <w:numId w:val="1"/>
        </w:numPr>
        <w:spacing w:after="0"/>
        <w:ind w:left="1134" w:hanging="340"/>
        <w:jc w:val="both"/>
        <w:rPr>
          <w:color w:val="000000"/>
          <w:szCs w:val="24"/>
        </w:rPr>
      </w:pPr>
      <w:r>
        <w:rPr>
          <w:color w:val="000000"/>
          <w:szCs w:val="24"/>
        </w:rPr>
        <w:t xml:space="preserve">jos pakeičiamos numatant naujas sąlygas, kurios, </w:t>
      </w:r>
      <w:r>
        <w:rPr>
          <w:color w:val="000000"/>
          <w:szCs w:val="24"/>
        </w:rPr>
        <w:t>jeigu būtų nustatytos pirkimo dokumentuose, būtų suteikusios galimybę dalyvauti pirkimo procedūrose kitiems, nei dalyvavo, tiekėjams;</w:t>
      </w:r>
    </w:p>
    <w:p w:rsidR="00971612" w:rsidRDefault="00F174C4">
      <w:pPr>
        <w:pStyle w:val="BodyText"/>
        <w:numPr>
          <w:ilvl w:val="0"/>
          <w:numId w:val="1"/>
        </w:numPr>
        <w:spacing w:after="0"/>
        <w:ind w:left="1134" w:hanging="340"/>
        <w:jc w:val="both"/>
        <w:rPr>
          <w:color w:val="000000"/>
          <w:szCs w:val="24"/>
        </w:rPr>
      </w:pPr>
      <w:r>
        <w:rPr>
          <w:color w:val="000000"/>
          <w:szCs w:val="24"/>
        </w:rPr>
        <w:t>jos pakeičiamos numatant naujas sąlygas, dėl kurių, jeigu jos būtų nustatytos pirkimo dokumentuose, laimėjusiu pasiūlymu g</w:t>
      </w:r>
      <w:r>
        <w:rPr>
          <w:color w:val="000000"/>
          <w:szCs w:val="24"/>
        </w:rPr>
        <w:t>alėtų būti pripažintas kito, nei pasirinktas, tiekėjo pasiūlymas;</w:t>
      </w:r>
    </w:p>
    <w:p w:rsidR="00971612" w:rsidRDefault="00F174C4">
      <w:pPr>
        <w:pStyle w:val="BodyText"/>
        <w:numPr>
          <w:ilvl w:val="0"/>
          <w:numId w:val="1"/>
        </w:numPr>
        <w:spacing w:after="0"/>
        <w:ind w:left="1134" w:hanging="340"/>
        <w:jc w:val="both"/>
        <w:rPr>
          <w:color w:val="000000"/>
          <w:szCs w:val="24"/>
        </w:rPr>
      </w:pPr>
      <w:r>
        <w:rPr>
          <w:color w:val="000000"/>
          <w:szCs w:val="24"/>
        </w:rPr>
        <w:t>pirkimo objektas yra pakeičiamas taip, kad į keičiamą pirkimo sutartį įtraukiamos naujos (papildomos) prekės, paslaugos ar darbai;</w:t>
      </w:r>
    </w:p>
    <w:p w:rsidR="00971612" w:rsidRDefault="00F174C4">
      <w:pPr>
        <w:pStyle w:val="BodyText"/>
        <w:numPr>
          <w:ilvl w:val="0"/>
          <w:numId w:val="1"/>
        </w:numPr>
        <w:spacing w:after="0"/>
        <w:ind w:left="1134" w:hanging="340"/>
        <w:jc w:val="both"/>
        <w:rPr>
          <w:color w:val="000000"/>
          <w:szCs w:val="24"/>
        </w:rPr>
      </w:pPr>
      <w:r>
        <w:rPr>
          <w:color w:val="000000"/>
          <w:szCs w:val="24"/>
        </w:rPr>
        <w:t>ekonominė sutarties pusiausvyra pasikeičia asmens, su kuriu</w:t>
      </w:r>
      <w:r>
        <w:rPr>
          <w:color w:val="000000"/>
          <w:szCs w:val="24"/>
        </w:rPr>
        <w:t>o sudaryta sutartis, naudai taip, kaip nebuvo nustatyta pirminės sutarties sąlygose.</w:t>
      </w:r>
    </w:p>
    <w:p w:rsidR="00971612" w:rsidRDefault="00F174C4">
      <w:pPr>
        <w:jc w:val="both"/>
        <w:rPr>
          <w:szCs w:val="24"/>
        </w:rPr>
      </w:pPr>
      <w:r>
        <w:rPr>
          <w:color w:val="000000"/>
          <w:szCs w:val="24"/>
        </w:rPr>
        <w:t>10.4. Pirkimo sutartis jos galiojimo laikotarpiu taip pat gali būti keičiama, kai pakeitimu iš esmės nepakeičiamas pirkimo sutarties pobūdis ir bendra atskirų pakeitimų pa</w:t>
      </w:r>
      <w:r>
        <w:rPr>
          <w:color w:val="000000"/>
          <w:szCs w:val="24"/>
        </w:rPr>
        <w:t>gal šį punktą vertė neviršija 10 procentų pradinės pirkimo sutarties vertės.</w:t>
      </w:r>
    </w:p>
    <w:p w:rsidR="00971612" w:rsidRDefault="00971612">
      <w:pPr>
        <w:jc w:val="both"/>
        <w:rPr>
          <w:szCs w:val="24"/>
        </w:rPr>
      </w:pPr>
    </w:p>
    <w:p w:rsidR="00971612" w:rsidRDefault="00F174C4">
      <w:pPr>
        <w:pStyle w:val="Heading1"/>
        <w:jc w:val="center"/>
        <w:rPr>
          <w:rFonts w:ascii="Times New Roman" w:hAnsi="Times New Roman" w:cs="Times New Roman"/>
          <w:b/>
          <w:bCs/>
          <w:color w:val="auto"/>
          <w:sz w:val="24"/>
          <w:szCs w:val="24"/>
        </w:rPr>
      </w:pPr>
      <w:bookmarkStart w:id="11" w:name="_Toc48033379"/>
      <w:r>
        <w:rPr>
          <w:rFonts w:ascii="Times New Roman" w:hAnsi="Times New Roman" w:cs="Times New Roman"/>
          <w:b/>
          <w:bCs/>
          <w:color w:val="auto"/>
          <w:sz w:val="24"/>
          <w:szCs w:val="24"/>
        </w:rPr>
        <w:t>1</w:t>
      </w:r>
      <w:r>
        <w:rPr>
          <w:rFonts w:ascii="Times New Roman" w:hAnsi="Times New Roman" w:cs="Times New Roman"/>
          <w:b/>
          <w:bCs/>
          <w:color w:val="auto"/>
          <w:sz w:val="24"/>
          <w:szCs w:val="24"/>
        </w:rPr>
        <w:t>1</w:t>
      </w:r>
      <w:r>
        <w:rPr>
          <w:rFonts w:ascii="Times New Roman" w:hAnsi="Times New Roman" w:cs="Times New Roman"/>
          <w:b/>
          <w:bCs/>
          <w:color w:val="auto"/>
          <w:sz w:val="24"/>
          <w:szCs w:val="24"/>
        </w:rPr>
        <w:t>. BAIGIAMOSIOS NUOSTATOS</w:t>
      </w:r>
      <w:bookmarkEnd w:id="11"/>
    </w:p>
    <w:p w:rsidR="00971612" w:rsidRDefault="00971612">
      <w:pPr>
        <w:pStyle w:val="Default"/>
        <w:jc w:val="both"/>
      </w:pPr>
    </w:p>
    <w:p w:rsidR="00971612" w:rsidRDefault="00F174C4">
      <w:pPr>
        <w:pStyle w:val="Default"/>
        <w:spacing w:after="27"/>
        <w:jc w:val="both"/>
      </w:pPr>
      <w:r>
        <w:t>11.1. Tiekėjams pasiūlymų rengimo ir dalyvavimo konkurse išlaidos neatlyginamos.</w:t>
      </w:r>
    </w:p>
    <w:p w:rsidR="00971612" w:rsidRDefault="00F174C4">
      <w:pPr>
        <w:pStyle w:val="Default"/>
        <w:jc w:val="both"/>
      </w:pPr>
      <w:r>
        <w:t>11.2. Užsakovas bet kuriuo metu iki Pirkimo sutarties sudarymo turi t</w:t>
      </w:r>
      <w:r>
        <w:t>eisę nutraukti Pirkimo procedūras, jeigu atsirado aplinkybių, kurių nebuvo galima numatyti. Priėmęs sprendimą nutraukti Pirkimo procedūras, Užsakovas ne vėliau kaip per 3 darbo dienas nuo sprendimo priėmimo apie šį sprendimą praneša visiems pasiūlymus pate</w:t>
      </w:r>
      <w:r>
        <w:t>ikusiems tiekėjams, o jeigu Pirkimo procedūros nutraukiamos iki galutinio pasiūlymo pateikimo termino – visiems konkurso sąlygas ir (arba) Pirkimo dokumentus įsigijusiems tiekėjams.</w:t>
      </w:r>
    </w:p>
    <w:p w:rsidR="00971612" w:rsidRDefault="00F174C4">
      <w:pPr>
        <w:pStyle w:val="Default"/>
        <w:jc w:val="both"/>
      </w:pPr>
      <w:r>
        <w:t xml:space="preserve">11.3. </w:t>
      </w:r>
      <w:r>
        <w:rPr>
          <w:sz w:val="23"/>
        </w:rPr>
        <w:t>Pirkėjas, ne vėliau kaip per 3 darbo dienas po pirkimo sutarties sud</w:t>
      </w:r>
      <w:r>
        <w:rPr>
          <w:sz w:val="23"/>
        </w:rPr>
        <w:t xml:space="preserve">arymo, informuoja raštu visus pasiūlymus pateikusius tiekėjus apie pirkimo sutarties sudarymą, nurodydamas tiekėją su kuriuo sudaryta pirkimo sutartis, bei jo pasiūlytą kainą. </w:t>
      </w:r>
    </w:p>
    <w:p w:rsidR="00971612" w:rsidRDefault="00971612">
      <w:pPr>
        <w:pStyle w:val="Default"/>
        <w:spacing w:after="27"/>
        <w:jc w:val="both"/>
      </w:pPr>
    </w:p>
    <w:p w:rsidR="00971612" w:rsidRDefault="00F174C4">
      <w:pPr>
        <w:pStyle w:val="Default"/>
        <w:jc w:val="both"/>
        <w:rPr>
          <w:b/>
          <w:bCs/>
          <w:color w:val="auto"/>
        </w:rPr>
      </w:pPr>
      <w:bookmarkStart w:id="12" w:name="_Toc48033380"/>
      <w:r>
        <w:rPr>
          <w:b/>
          <w:bCs/>
          <w:color w:val="auto"/>
        </w:rPr>
        <w:t>11. PRIEDAI</w:t>
      </w:r>
      <w:bookmarkEnd w:id="12"/>
    </w:p>
    <w:p w:rsidR="00971612" w:rsidRDefault="00971612"/>
    <w:p w:rsidR="00971612" w:rsidRDefault="00F174C4">
      <w:pPr>
        <w:pStyle w:val="Default"/>
        <w:jc w:val="both"/>
        <w:rPr>
          <w:color w:val="auto"/>
        </w:rPr>
      </w:pPr>
      <w:r>
        <w:rPr>
          <w:color w:val="auto"/>
        </w:rPr>
        <w:t>1 PRIEDAS. Techninė specifikacija</w:t>
      </w:r>
    </w:p>
    <w:p w:rsidR="00971612" w:rsidRDefault="00F174C4">
      <w:pPr>
        <w:pStyle w:val="Default"/>
        <w:jc w:val="both"/>
        <w:rPr>
          <w:color w:val="auto"/>
        </w:rPr>
      </w:pPr>
      <w:r>
        <w:rPr>
          <w:color w:val="auto"/>
        </w:rPr>
        <w:t xml:space="preserve">2 PRIEDAS. Išankstinės ESO </w:t>
      </w:r>
      <w:r>
        <w:rPr>
          <w:color w:val="auto"/>
        </w:rPr>
        <w:t>prisiju</w:t>
      </w:r>
      <w:r>
        <w:t xml:space="preserve">ngimo sąlygos </w:t>
      </w:r>
      <w:r>
        <w:t>GAM21-A9627</w:t>
      </w:r>
    </w:p>
    <w:p w:rsidR="00971612" w:rsidRDefault="00F174C4">
      <w:pPr>
        <w:pStyle w:val="Default"/>
        <w:jc w:val="both"/>
      </w:pPr>
      <w:r>
        <w:t xml:space="preserve">3 PRIEDAS. Išankstinės ESO prisijungimo sąlygos </w:t>
      </w:r>
      <w:r>
        <w:t>GAM21-B1234</w:t>
      </w:r>
    </w:p>
    <w:p w:rsidR="00971612" w:rsidRDefault="00F174C4">
      <w:pPr>
        <w:pStyle w:val="Default"/>
        <w:jc w:val="both"/>
        <w:rPr>
          <w:color w:val="auto"/>
        </w:rPr>
      </w:pPr>
      <w:r>
        <w:rPr>
          <w:color w:val="auto"/>
        </w:rPr>
        <w:t>4 PRIEDAS. Pasiūlymo forma</w:t>
      </w:r>
    </w:p>
    <w:p w:rsidR="00971612" w:rsidRDefault="00F174C4">
      <w:pPr>
        <w:pStyle w:val="Default"/>
        <w:jc w:val="both"/>
        <w:rPr>
          <w:color w:val="auto"/>
        </w:rPr>
      </w:pPr>
      <w:r>
        <w:rPr>
          <w:color w:val="auto"/>
        </w:rPr>
        <w:t>5 PRIEDAS. Pasiūlymų įvertinimo skaičiuoklė</w:t>
      </w:r>
    </w:p>
    <w:p w:rsidR="00971612" w:rsidRDefault="00F174C4">
      <w:pPr>
        <w:pStyle w:val="Default"/>
        <w:jc w:val="both"/>
        <w:rPr>
          <w:color w:val="auto"/>
        </w:rPr>
      </w:pPr>
      <w:r>
        <w:rPr>
          <w:color w:val="auto"/>
        </w:rPr>
        <w:t>6 PRIEDAS. Sutartis</w:t>
      </w:r>
    </w:p>
    <w:p w:rsidR="00971612" w:rsidRDefault="00971612"/>
    <w:sectPr w:rsidR="00971612">
      <w:pgSz w:w="12240" w:h="15840"/>
      <w:pgMar w:top="1440" w:right="900" w:bottom="1440" w:left="1440" w:header="0" w:footer="0" w:gutter="0"/>
      <w:cols w:space="1296"/>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OpenSymbol">
    <w:altName w:val="Arial Unicode MS"/>
    <w:charset w:val="02"/>
    <w:family w:val="auto"/>
    <w:pitch w:val="default"/>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BA"/>
    <w:family w:val="swiss"/>
    <w:pitch w:val="variable"/>
    <w:sig w:usb0="E0002AFF" w:usb1="C0007843" w:usb2="00000009" w:usb3="00000000" w:csb0="000001FF" w:csb1="00000000"/>
  </w:font>
  <w:font w:name="SimSun;宋体">
    <w:panose1 w:val="00000000000000000000"/>
    <w:charset w:val="8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AC1D78"/>
    <w:multiLevelType w:val="multilevel"/>
    <w:tmpl w:val="580EAC4A"/>
    <w:lvl w:ilvl="0">
      <w:start w:val="1"/>
      <w:numFmt w:val="bullet"/>
      <w:lvlText w:val=""/>
      <w:lvlJc w:val="left"/>
      <w:pPr>
        <w:tabs>
          <w:tab w:val="num" w:pos="1570"/>
        </w:tabs>
        <w:ind w:left="1570" w:hanging="360"/>
      </w:pPr>
      <w:rPr>
        <w:rFonts w:ascii="Symbol" w:hAnsi="Symbol" w:cs="Symbol" w:hint="default"/>
      </w:rPr>
    </w:lvl>
    <w:lvl w:ilvl="1">
      <w:start w:val="1"/>
      <w:numFmt w:val="bullet"/>
      <w:lvlText w:val="◦"/>
      <w:lvlJc w:val="left"/>
      <w:pPr>
        <w:tabs>
          <w:tab w:val="num" w:pos="1930"/>
        </w:tabs>
        <w:ind w:left="1930" w:hanging="360"/>
      </w:pPr>
      <w:rPr>
        <w:rFonts w:ascii="OpenSymbol" w:hAnsi="OpenSymbol" w:cs="OpenSymbol" w:hint="default"/>
      </w:rPr>
    </w:lvl>
    <w:lvl w:ilvl="2">
      <w:start w:val="1"/>
      <w:numFmt w:val="bullet"/>
      <w:lvlText w:val="▪"/>
      <w:lvlJc w:val="left"/>
      <w:pPr>
        <w:tabs>
          <w:tab w:val="num" w:pos="2290"/>
        </w:tabs>
        <w:ind w:left="2290" w:hanging="360"/>
      </w:pPr>
      <w:rPr>
        <w:rFonts w:ascii="OpenSymbol" w:hAnsi="OpenSymbol" w:cs="OpenSymbol" w:hint="default"/>
      </w:rPr>
    </w:lvl>
    <w:lvl w:ilvl="3">
      <w:start w:val="1"/>
      <w:numFmt w:val="bullet"/>
      <w:lvlText w:val=""/>
      <w:lvlJc w:val="left"/>
      <w:pPr>
        <w:tabs>
          <w:tab w:val="num" w:pos="2650"/>
        </w:tabs>
        <w:ind w:left="2650" w:hanging="360"/>
      </w:pPr>
      <w:rPr>
        <w:rFonts w:ascii="Symbol" w:hAnsi="Symbol" w:cs="Symbol" w:hint="default"/>
      </w:rPr>
    </w:lvl>
    <w:lvl w:ilvl="4">
      <w:start w:val="1"/>
      <w:numFmt w:val="bullet"/>
      <w:lvlText w:val="◦"/>
      <w:lvlJc w:val="left"/>
      <w:pPr>
        <w:tabs>
          <w:tab w:val="num" w:pos="3010"/>
        </w:tabs>
        <w:ind w:left="3010" w:hanging="360"/>
      </w:pPr>
      <w:rPr>
        <w:rFonts w:ascii="OpenSymbol" w:hAnsi="OpenSymbol" w:cs="OpenSymbol" w:hint="default"/>
      </w:rPr>
    </w:lvl>
    <w:lvl w:ilvl="5">
      <w:start w:val="1"/>
      <w:numFmt w:val="bullet"/>
      <w:lvlText w:val="▪"/>
      <w:lvlJc w:val="left"/>
      <w:pPr>
        <w:tabs>
          <w:tab w:val="num" w:pos="3370"/>
        </w:tabs>
        <w:ind w:left="3370" w:hanging="360"/>
      </w:pPr>
      <w:rPr>
        <w:rFonts w:ascii="OpenSymbol" w:hAnsi="OpenSymbol" w:cs="OpenSymbol" w:hint="default"/>
      </w:rPr>
    </w:lvl>
    <w:lvl w:ilvl="6">
      <w:start w:val="1"/>
      <w:numFmt w:val="bullet"/>
      <w:lvlText w:val=""/>
      <w:lvlJc w:val="left"/>
      <w:pPr>
        <w:tabs>
          <w:tab w:val="num" w:pos="3730"/>
        </w:tabs>
        <w:ind w:left="3730" w:hanging="360"/>
      </w:pPr>
      <w:rPr>
        <w:rFonts w:ascii="Symbol" w:hAnsi="Symbol" w:cs="Symbol" w:hint="default"/>
      </w:rPr>
    </w:lvl>
    <w:lvl w:ilvl="7">
      <w:start w:val="1"/>
      <w:numFmt w:val="bullet"/>
      <w:lvlText w:val="◦"/>
      <w:lvlJc w:val="left"/>
      <w:pPr>
        <w:tabs>
          <w:tab w:val="num" w:pos="4090"/>
        </w:tabs>
        <w:ind w:left="4090" w:hanging="360"/>
      </w:pPr>
      <w:rPr>
        <w:rFonts w:ascii="OpenSymbol" w:hAnsi="OpenSymbol" w:cs="OpenSymbol" w:hint="default"/>
      </w:rPr>
    </w:lvl>
    <w:lvl w:ilvl="8">
      <w:start w:val="1"/>
      <w:numFmt w:val="bullet"/>
      <w:lvlText w:val="▪"/>
      <w:lvlJc w:val="left"/>
      <w:pPr>
        <w:tabs>
          <w:tab w:val="num" w:pos="4450"/>
        </w:tabs>
        <w:ind w:left="4450" w:hanging="360"/>
      </w:pPr>
      <w:rPr>
        <w:rFonts w:ascii="OpenSymbol" w:hAnsi="OpenSymbol" w:cs="OpenSymbol" w:hint="default"/>
      </w:rPr>
    </w:lvl>
  </w:abstractNum>
  <w:abstractNum w:abstractNumId="1" w15:restartNumberingAfterBreak="0">
    <w:nsid w:val="16296245"/>
    <w:multiLevelType w:val="multilevel"/>
    <w:tmpl w:val="5692895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044018C"/>
    <w:multiLevelType w:val="multilevel"/>
    <w:tmpl w:val="2544F33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4"/>
  <w:proofState w:spelling="clean" w:grammar="clean"/>
  <w:defaultTabStop w:val="720"/>
  <w:autoHyphenation/>
  <w:hyphenationZone w:val="396"/>
  <w:characterSpacingControl w:val="doNotCompress"/>
  <w:compat>
    <w:compatSetting w:name="compatibilityMode" w:uri="http://schemas.microsoft.com/office/word" w:val="12"/>
  </w:compat>
  <w:rsids>
    <w:rsidRoot w:val="00971612"/>
    <w:rsid w:val="00971612"/>
    <w:rsid w:val="00F174C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056183-8DE1-45B2-90EC-0DEDA0221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pPr>
    <w:rPr>
      <w:rFonts w:ascii="Times New Roman" w:eastAsia="Times New Roman" w:hAnsi="Times New Roman" w:cs="Times New Roman"/>
      <w:sz w:val="24"/>
      <w:szCs w:val="20"/>
      <w:lang w:val="lt-LT"/>
    </w:rPr>
  </w:style>
  <w:style w:type="paragraph" w:styleId="Heading1">
    <w:name w:val="heading 1"/>
    <w:basedOn w:val="Normal"/>
    <w:next w:val="Normal"/>
    <w:qFormat/>
    <w:pPr>
      <w:keepNext/>
      <w:keepLines/>
      <w:spacing w:before="240"/>
      <w:outlineLvl w:val="0"/>
    </w:pPr>
    <w:rPr>
      <w:rFonts w:ascii="Calibri Light" w:eastAsia="Calibri" w:hAnsi="Calibri Light" w:cs="Tahoma"/>
      <w:color w:val="2E74B5"/>
      <w:sz w:val="32"/>
      <w:szCs w:val="32"/>
    </w:rPr>
  </w:style>
  <w:style w:type="paragraph" w:styleId="Heading2">
    <w:name w:val="heading 2"/>
    <w:basedOn w:val="Normal"/>
    <w:next w:val="Normal"/>
    <w:qFormat/>
    <w:pPr>
      <w:keepNext/>
      <w:keepLines/>
      <w:spacing w:before="40"/>
      <w:outlineLvl w:val="1"/>
    </w:pPr>
    <w:rPr>
      <w:rFonts w:ascii="Calibri Light" w:eastAsia="Calibri" w:hAnsi="Calibri Light" w:cs="Tahoma"/>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qFormat/>
    <w:rPr>
      <w:rFonts w:ascii="Calibri Light" w:eastAsia="Calibri" w:hAnsi="Calibri Light" w:cs="Tahoma"/>
      <w:color w:val="2E74B5"/>
      <w:sz w:val="32"/>
      <w:szCs w:val="32"/>
      <w:lang w:val="lt-LT"/>
    </w:rPr>
  </w:style>
  <w:style w:type="character" w:customStyle="1" w:styleId="ListParagraphChar">
    <w:name w:val="List Paragraph Char"/>
    <w:basedOn w:val="DefaultParagraphFont"/>
    <w:qFormat/>
    <w:rPr>
      <w:lang w:val="lt-LT"/>
    </w:rPr>
  </w:style>
  <w:style w:type="character" w:customStyle="1" w:styleId="Internetosaitas">
    <w:name w:val="Interneto saitas"/>
    <w:basedOn w:val="DefaultParagraphFont"/>
    <w:rPr>
      <w:color w:val="0563C1"/>
      <w:u w:val="single"/>
    </w:rPr>
  </w:style>
  <w:style w:type="character" w:customStyle="1" w:styleId="Heading2Char">
    <w:name w:val="Heading 2 Char"/>
    <w:basedOn w:val="DefaultParagraphFont"/>
    <w:qFormat/>
    <w:rPr>
      <w:rFonts w:ascii="Calibri Light" w:eastAsia="Calibri" w:hAnsi="Calibri Light" w:cs="Tahoma"/>
      <w:color w:val="2E74B5"/>
      <w:sz w:val="26"/>
      <w:szCs w:val="26"/>
      <w:lang w:val="lt-LT"/>
    </w:rPr>
  </w:style>
  <w:style w:type="character" w:customStyle="1" w:styleId="BalloonTextChar">
    <w:name w:val="Balloon Text Char"/>
    <w:basedOn w:val="DefaultParagraphFont"/>
    <w:qFormat/>
    <w:rPr>
      <w:rFonts w:ascii="Times New Roman" w:eastAsia="Times New Roman" w:hAnsi="Times New Roman" w:cs="Times New Roman"/>
      <w:sz w:val="18"/>
      <w:szCs w:val="18"/>
      <w:lang w:val="lt-LT"/>
    </w:rPr>
  </w:style>
  <w:style w:type="character" w:styleId="CommentReference">
    <w:name w:val="annotation reference"/>
    <w:basedOn w:val="DefaultParagraphFont"/>
    <w:qFormat/>
    <w:rPr>
      <w:sz w:val="16"/>
      <w:szCs w:val="16"/>
    </w:rPr>
  </w:style>
  <w:style w:type="character" w:customStyle="1" w:styleId="CommentTextChar">
    <w:name w:val="Comment Text Char"/>
    <w:basedOn w:val="DefaultParagraphFont"/>
    <w:qFormat/>
    <w:rPr>
      <w:rFonts w:ascii="Times New Roman" w:eastAsia="Times New Roman" w:hAnsi="Times New Roman" w:cs="Times New Roman"/>
      <w:sz w:val="20"/>
      <w:szCs w:val="20"/>
      <w:lang w:val="lt-LT"/>
    </w:rPr>
  </w:style>
  <w:style w:type="character" w:customStyle="1" w:styleId="CommentSubjectChar">
    <w:name w:val="Comment Subject Char"/>
    <w:basedOn w:val="CommentTextChar"/>
    <w:qFormat/>
    <w:rPr>
      <w:rFonts w:ascii="Times New Roman" w:eastAsia="Times New Roman" w:hAnsi="Times New Roman" w:cs="Times New Roman"/>
      <w:b/>
      <w:bCs/>
      <w:sz w:val="20"/>
      <w:szCs w:val="20"/>
      <w:lang w:val="lt-LT"/>
    </w:rPr>
  </w:style>
  <w:style w:type="character" w:customStyle="1" w:styleId="Rodyklssaitas">
    <w:name w:val="Rodyklės saitas"/>
    <w:qFormat/>
  </w:style>
  <w:style w:type="character" w:customStyle="1" w:styleId="Eiluinumeravimas">
    <w:name w:val="Eilučių numeravimas"/>
  </w:style>
  <w:style w:type="character" w:customStyle="1" w:styleId="Bullets">
    <w:name w:val="Bullets"/>
    <w:qFormat/>
    <w:rPr>
      <w:rFonts w:ascii="OpenSymbol" w:eastAsia="OpenSymbol" w:hAnsi="OpenSymbol" w:cs="OpenSymbol"/>
    </w:rPr>
  </w:style>
  <w:style w:type="paragraph" w:customStyle="1" w:styleId="Antrat">
    <w:name w:val="Antraštė"/>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Cs w:val="24"/>
    </w:rPr>
  </w:style>
  <w:style w:type="paragraph" w:customStyle="1" w:styleId="Rodykl">
    <w:name w:val="Rodyklė"/>
    <w:basedOn w:val="Normal"/>
    <w:qFormat/>
    <w:pPr>
      <w:suppressLineNumbers/>
    </w:pPr>
    <w:rPr>
      <w:rFonts w:cs="Arial"/>
    </w:rPr>
  </w:style>
  <w:style w:type="paragraph" w:customStyle="1" w:styleId="Default">
    <w:name w:val="Default"/>
    <w:qFormat/>
    <w:pPr>
      <w:overflowPunct w:val="0"/>
    </w:pPr>
    <w:rPr>
      <w:rFonts w:ascii="Times New Roman" w:hAnsi="Times New Roman" w:cs="Times New Roman"/>
      <w:color w:val="000000"/>
      <w:sz w:val="24"/>
      <w:szCs w:val="24"/>
      <w:lang w:val="lt-LT"/>
    </w:rPr>
  </w:style>
  <w:style w:type="paragraph" w:styleId="ListParagraph">
    <w:name w:val="List Paragraph"/>
    <w:basedOn w:val="Normal"/>
    <w:qFormat/>
    <w:pPr>
      <w:spacing w:after="160" w:line="259" w:lineRule="auto"/>
      <w:ind w:left="720"/>
      <w:contextualSpacing/>
    </w:pPr>
    <w:rPr>
      <w:rFonts w:ascii="Calibri" w:eastAsia="Calibri" w:hAnsi="Calibri" w:cs="Tahoma"/>
      <w:sz w:val="22"/>
      <w:szCs w:val="22"/>
    </w:rPr>
  </w:style>
  <w:style w:type="paragraph" w:styleId="TOCHeading">
    <w:name w:val="TOC Heading"/>
    <w:basedOn w:val="Heading1"/>
    <w:next w:val="Normal"/>
    <w:qFormat/>
    <w:pPr>
      <w:spacing w:line="259" w:lineRule="auto"/>
    </w:pPr>
    <w:rPr>
      <w:lang w:val="en-US"/>
    </w:rPr>
  </w:style>
  <w:style w:type="paragraph" w:styleId="TOC1">
    <w:name w:val="toc 1"/>
    <w:basedOn w:val="Normal"/>
    <w:next w:val="Normal"/>
    <w:autoRedefine/>
    <w:pPr>
      <w:spacing w:after="100"/>
    </w:pPr>
  </w:style>
  <w:style w:type="paragraph" w:styleId="BalloonText">
    <w:name w:val="Balloon Text"/>
    <w:basedOn w:val="Normal"/>
    <w:qFormat/>
    <w:rPr>
      <w:sz w:val="18"/>
      <w:szCs w:val="18"/>
    </w:rPr>
  </w:style>
  <w:style w:type="paragraph" w:styleId="CommentText">
    <w:name w:val="annotation text"/>
    <w:basedOn w:val="Normal"/>
    <w:qFormat/>
    <w:rPr>
      <w:sz w:val="20"/>
    </w:rPr>
  </w:style>
  <w:style w:type="paragraph" w:styleId="CommentSubject">
    <w:name w:val="annotation subject"/>
    <w:basedOn w:val="CommentText"/>
    <w:next w:val="CommentText"/>
    <w:qFormat/>
    <w:rPr>
      <w:b/>
      <w:bCs/>
    </w:rPr>
  </w:style>
  <w:style w:type="paragraph" w:customStyle="1" w:styleId="Lentelsturinys">
    <w:name w:val="Lentelės turinys"/>
    <w:basedOn w:val="Normal"/>
    <w:qFormat/>
    <w:pPr>
      <w:widowControl w:val="0"/>
      <w:suppressLineNumbers/>
    </w:pPr>
  </w:style>
  <w:style w:type="paragraph" w:styleId="Revision">
    <w:name w:val="Revision"/>
    <w:hidden/>
    <w:uiPriority w:val="99"/>
    <w:semiHidden/>
    <w:rsid w:val="00F174C4"/>
    <w:pPr>
      <w:suppressAutoHyphens w:val="0"/>
    </w:pPr>
    <w:rPr>
      <w:rFonts w:ascii="Times New Roman" w:eastAsia="Times New Roman" w:hAnsi="Times New Roman" w:cs="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gne@akvarcas.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investicijos.lt/" TargetMode="External"/><Relationship Id="rId5" Type="http://schemas.openxmlformats.org/officeDocument/2006/relationships/hyperlink" Target="http://www.esinvesticijos.l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921</TotalTime>
  <Pages>12</Pages>
  <Words>21234</Words>
  <Characters>12104</Characters>
  <Application>Microsoft Office Word</Application>
  <DocSecurity>0</DocSecurity>
  <Lines>100</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Bružas</dc:creator>
  <dc:description/>
  <cp:lastModifiedBy>Microsoft account</cp:lastModifiedBy>
  <cp:revision>50</cp:revision>
  <dcterms:created xsi:type="dcterms:W3CDTF">2021-09-24T11:10:00Z</dcterms:created>
  <dcterms:modified xsi:type="dcterms:W3CDTF">2022-01-03T08:35:00Z</dcterms:modified>
  <dc:language>lt-LT</dc:language>
</cp:coreProperties>
</file>